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C0BC5" w14:textId="77777777" w:rsidR="00642EFE" w:rsidRPr="009044F1" w:rsidRDefault="00642EFE" w:rsidP="00C457EE">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49C0BC6" w14:textId="77777777" w:rsidR="00642EFE" w:rsidRDefault="00642EFE" w:rsidP="00C457EE">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F75A08">
        <w:rPr>
          <w:rFonts w:ascii="GHEA Grapalat" w:hAnsi="GHEA Grapalat"/>
          <w:i w:val="0"/>
          <w:sz w:val="24"/>
          <w:szCs w:val="24"/>
        </w:rPr>
        <w:t>ЗАПРОС КОТИРОВКИ</w:t>
      </w:r>
    </w:p>
    <w:p w14:paraId="7D762A4F" w14:textId="37AB28B3" w:rsidR="000F5A45" w:rsidRPr="000F5A45" w:rsidRDefault="000F5A45" w:rsidP="00C457EE">
      <w:pPr>
        <w:pStyle w:val="a3"/>
        <w:widowControl w:val="0"/>
        <w:spacing w:line="240" w:lineRule="auto"/>
        <w:ind w:firstLine="0"/>
        <w:jc w:val="center"/>
        <w:rPr>
          <w:rFonts w:ascii="GHEA Grapalat" w:hAnsi="GHEA Grapalat"/>
          <w:i w:val="0"/>
          <w:color w:val="FF0000"/>
          <w:sz w:val="24"/>
          <w:szCs w:val="24"/>
        </w:rPr>
      </w:pPr>
      <w:r w:rsidRPr="000F5A45">
        <w:rPr>
          <w:rFonts w:ascii="GHEA Grapalat" w:hAnsi="GHEA Grapalat"/>
          <w:i w:val="0"/>
          <w:color w:val="FF0000"/>
          <w:sz w:val="24"/>
          <w:szCs w:val="24"/>
        </w:rPr>
        <w:t>В случае несоответствия между армянским и русским языком взять армянский за основу</w:t>
      </w:r>
    </w:p>
    <w:p w14:paraId="049C0BC7" w14:textId="7E579A31" w:rsidR="0080653B" w:rsidRPr="00170CAE" w:rsidRDefault="0080653B" w:rsidP="0080653B">
      <w:pPr>
        <w:pStyle w:val="HTML"/>
        <w:shd w:val="clear" w:color="auto" w:fill="F8F9FA"/>
        <w:spacing w:line="540" w:lineRule="atLeast"/>
        <w:rPr>
          <w:rFonts w:ascii="inherit" w:hAnsi="inherit"/>
          <w:sz w:val="42"/>
          <w:szCs w:val="42"/>
        </w:rPr>
      </w:pPr>
      <w:r w:rsidRPr="00170CAE">
        <w:rPr>
          <w:rFonts w:ascii="GHEA Grapalat" w:hAnsi="GHEA Grapalat"/>
        </w:rPr>
        <w:t>Настоящий текст объявления утвержден Решением Оценочной Комиссии от "</w:t>
      </w:r>
      <w:r w:rsidR="000B0745" w:rsidRPr="000B0745">
        <w:rPr>
          <w:rFonts w:ascii="GHEA Grapalat" w:hAnsi="GHEA Grapalat"/>
        </w:rPr>
        <w:t>12</w:t>
      </w:r>
      <w:r w:rsidRPr="00170CAE">
        <w:rPr>
          <w:rFonts w:ascii="GHEA Grapalat" w:hAnsi="GHEA Grapalat"/>
        </w:rPr>
        <w:t xml:space="preserve">" </w:t>
      </w:r>
      <w:r w:rsidRPr="00170CAE">
        <w:rPr>
          <w:rFonts w:ascii="GHEA Grapalat" w:hAnsi="GHEA Grapalat"/>
          <w:sz w:val="22"/>
          <w:szCs w:val="22"/>
        </w:rPr>
        <w:t>"</w:t>
      </w:r>
      <w:r w:rsidR="0061404F">
        <w:rPr>
          <w:rFonts w:ascii="GHEA Grapalat" w:hAnsi="GHEA Grapalat"/>
          <w:sz w:val="22"/>
          <w:szCs w:val="22"/>
        </w:rPr>
        <w:t>фев</w:t>
      </w:r>
      <w:r w:rsidR="00F07289" w:rsidRPr="007459B9">
        <w:rPr>
          <w:rFonts w:ascii="GHEA Grapalat" w:hAnsi="GHEA Grapalat"/>
          <w:sz w:val="22"/>
          <w:szCs w:val="22"/>
        </w:rPr>
        <w:t>р</w:t>
      </w:r>
      <w:r w:rsidR="0061404F">
        <w:rPr>
          <w:rFonts w:ascii="GHEA Grapalat" w:hAnsi="GHEA Grapalat"/>
          <w:sz w:val="22"/>
          <w:szCs w:val="22"/>
        </w:rPr>
        <w:t>ал</w:t>
      </w:r>
      <w:r w:rsidR="00F07289" w:rsidRPr="007459B9">
        <w:rPr>
          <w:rFonts w:ascii="GHEA Grapalat" w:hAnsi="GHEA Grapalat"/>
          <w:sz w:val="22"/>
          <w:szCs w:val="22"/>
        </w:rPr>
        <w:t>я</w:t>
      </w:r>
      <w:r w:rsidRPr="00170CAE">
        <w:rPr>
          <w:rFonts w:ascii="GHEA Grapalat" w:hAnsi="GHEA Grapalat"/>
        </w:rPr>
        <w:t>" 202</w:t>
      </w:r>
      <w:r w:rsidR="007459B9">
        <w:rPr>
          <w:rFonts w:ascii="GHEA Grapalat" w:hAnsi="GHEA Grapalat"/>
        </w:rPr>
        <w:t>5</w:t>
      </w:r>
      <w:r w:rsidRPr="00170CAE">
        <w:rPr>
          <w:rFonts w:ascii="GHEA Grapalat" w:hAnsi="GHEA Grapalat"/>
        </w:rPr>
        <w:t xml:space="preserve"> года "</w:t>
      </w:r>
      <w:r w:rsidR="00F9517B">
        <w:rPr>
          <w:rFonts w:ascii="GHEA Grapalat" w:hAnsi="GHEA Grapalat"/>
          <w:lang w:val="hy-AM"/>
        </w:rPr>
        <w:t>1</w:t>
      </w:r>
      <w:r w:rsidRPr="00170CAE">
        <w:rPr>
          <w:rFonts w:ascii="GHEA Grapalat" w:hAnsi="GHEA Grapalat"/>
        </w:rPr>
        <w:t xml:space="preserve"> решения" </w:t>
      </w:r>
    </w:p>
    <w:p w14:paraId="049C0BC8" w14:textId="27D15BEF" w:rsidR="0091042F" w:rsidRPr="009044F1" w:rsidRDefault="0080653B" w:rsidP="0080653B">
      <w:pPr>
        <w:pStyle w:val="a3"/>
        <w:widowControl w:val="0"/>
        <w:spacing w:line="240" w:lineRule="auto"/>
        <w:ind w:firstLine="0"/>
        <w:jc w:val="center"/>
        <w:rPr>
          <w:rFonts w:ascii="GHEA Grapalat" w:hAnsi="GHEA Grapalat"/>
          <w:i w:val="0"/>
          <w:sz w:val="24"/>
          <w:szCs w:val="24"/>
        </w:rPr>
      </w:pPr>
      <w:r w:rsidRPr="00170CAE">
        <w:rPr>
          <w:rFonts w:ascii="GHEA Grapalat" w:hAnsi="GHEA Grapalat"/>
          <w:i w:val="0"/>
        </w:rPr>
        <w:t xml:space="preserve">Код процедуры </w:t>
      </w:r>
      <w:r w:rsidR="000B0745">
        <w:rPr>
          <w:rFonts w:ascii="GHEA Grapalat" w:hAnsi="GHEA Grapalat"/>
          <w:i w:val="0"/>
          <w:lang w:val="en-US"/>
        </w:rPr>
        <w:t>ՍՄ</w:t>
      </w:r>
      <w:r w:rsidR="000B0745" w:rsidRPr="000B0745">
        <w:rPr>
          <w:rFonts w:ascii="GHEA Grapalat" w:hAnsi="GHEA Grapalat"/>
          <w:i w:val="0"/>
        </w:rPr>
        <w:t>-</w:t>
      </w:r>
      <w:r w:rsidR="000B0745">
        <w:rPr>
          <w:rFonts w:ascii="GHEA Grapalat" w:hAnsi="GHEA Grapalat"/>
          <w:i w:val="0"/>
          <w:lang w:val="en-US"/>
        </w:rPr>
        <w:t>ՏՀ</w:t>
      </w:r>
      <w:r w:rsidR="000B0745" w:rsidRPr="000B0745">
        <w:rPr>
          <w:rFonts w:ascii="GHEA Grapalat" w:hAnsi="GHEA Grapalat"/>
          <w:i w:val="0"/>
        </w:rPr>
        <w:t>-</w:t>
      </w:r>
      <w:r w:rsidR="000B0745">
        <w:rPr>
          <w:rFonts w:ascii="GHEA Grapalat" w:hAnsi="GHEA Grapalat"/>
          <w:i w:val="0"/>
          <w:lang w:val="en-US"/>
        </w:rPr>
        <w:t>ԳՀԱՊՁԲ</w:t>
      </w:r>
      <w:r w:rsidR="000B0745" w:rsidRPr="000B0745">
        <w:rPr>
          <w:rFonts w:ascii="GHEA Grapalat" w:hAnsi="GHEA Grapalat"/>
          <w:i w:val="0"/>
        </w:rPr>
        <w:t>-25/10</w:t>
      </w:r>
    </w:p>
    <w:p w14:paraId="049C0BC9" w14:textId="5D0081D2" w:rsidR="0080653B" w:rsidRPr="00170CAE" w:rsidRDefault="0080653B" w:rsidP="0080653B">
      <w:pPr>
        <w:pStyle w:val="a3"/>
        <w:widowControl w:val="0"/>
        <w:spacing w:line="240" w:lineRule="auto"/>
        <w:ind w:firstLine="709"/>
        <w:jc w:val="left"/>
        <w:rPr>
          <w:rFonts w:ascii="GHEA Grapalat" w:hAnsi="GHEA Grapalat"/>
          <w:i w:val="0"/>
        </w:rPr>
      </w:pPr>
      <w:r w:rsidRPr="00170CAE">
        <w:rPr>
          <w:rFonts w:ascii="GHEA Grapalat" w:hAnsi="GHEA Grapalat"/>
          <w:i w:val="0"/>
        </w:rPr>
        <w:t xml:space="preserve">Заказчик </w:t>
      </w:r>
      <w:r w:rsidR="003E09D9">
        <w:rPr>
          <w:rFonts w:ascii="GHEA Grapalat" w:hAnsi="GHEA Grapalat"/>
          <w:i w:val="0"/>
        </w:rPr>
        <w:t>муниципалитет Теха</w:t>
      </w:r>
      <w:r w:rsidRPr="00170CAE">
        <w:rPr>
          <w:rFonts w:ascii="GHEA Grapalat" w:hAnsi="GHEA Grapalat"/>
          <w:i w:val="0"/>
        </w:rPr>
        <w:t>, находящийся по адресу:</w:t>
      </w:r>
      <w:r w:rsidRPr="00170CAE">
        <w:rPr>
          <w:rFonts w:ascii="GHEA Grapalat" w:hAnsi="GHEA Grapalat"/>
        </w:rPr>
        <w:t xml:space="preserve"> </w:t>
      </w:r>
      <w:r w:rsidRPr="00170CAE">
        <w:rPr>
          <w:rFonts w:ascii="GHEA Grapalat" w:hAnsi="GHEA Grapalat"/>
          <w:i w:val="0"/>
        </w:rPr>
        <w:t xml:space="preserve">Сюникский марз, </w:t>
      </w:r>
      <w:r w:rsidR="003A0758">
        <w:rPr>
          <w:rFonts w:ascii="GHEA Grapalat" w:hAnsi="GHEA Grapalat"/>
          <w:i w:val="0"/>
        </w:rPr>
        <w:t xml:space="preserve">Муниципалитет Теха, </w:t>
      </w:r>
      <w:r w:rsidR="007459B9">
        <w:rPr>
          <w:rFonts w:ascii="GHEA Grapalat" w:hAnsi="GHEA Grapalat"/>
          <w:i w:val="0"/>
        </w:rPr>
        <w:t xml:space="preserve">с. Тех, 35-я улица, ст. </w:t>
      </w:r>
      <w:r w:rsidR="003A0758">
        <w:rPr>
          <w:rFonts w:ascii="GHEA Grapalat" w:hAnsi="GHEA Grapalat"/>
          <w:i w:val="0"/>
        </w:rPr>
        <w:t>2</w:t>
      </w:r>
      <w:r w:rsidRPr="00170CAE">
        <w:rPr>
          <w:rFonts w:ascii="GHEA Grapalat" w:hAnsi="GHEA Grapalat"/>
          <w:i w:val="0"/>
          <w:lang w:val="hy-AM"/>
        </w:rPr>
        <w:t xml:space="preserve"> </w:t>
      </w:r>
      <w:r w:rsidRPr="00170CAE">
        <w:rPr>
          <w:rFonts w:ascii="GHEA Grapalat" w:hAnsi="GHEA Grapalat"/>
          <w:i w:val="0"/>
        </w:rPr>
        <w:t xml:space="preserve">объявляет </w:t>
      </w:r>
      <w:r w:rsidR="00F75A08">
        <w:rPr>
          <w:rFonts w:ascii="GHEA Grapalat" w:hAnsi="GHEA Grapalat"/>
          <w:i w:val="0"/>
        </w:rPr>
        <w:t>запрос котировки</w:t>
      </w:r>
      <w:r w:rsidRPr="00170CAE">
        <w:rPr>
          <w:rFonts w:ascii="GHEA Grapalat" w:hAnsi="GHEA Grapalat"/>
          <w:i w:val="0"/>
        </w:rPr>
        <w:t>, который проводится одним этапом.</w:t>
      </w:r>
    </w:p>
    <w:p w14:paraId="049C0BCA" w14:textId="7C5D181D" w:rsidR="0080653B" w:rsidRDefault="0080653B" w:rsidP="0080653B">
      <w:pPr>
        <w:pStyle w:val="a3"/>
        <w:widowControl w:val="0"/>
        <w:spacing w:line="240" w:lineRule="auto"/>
        <w:ind w:firstLine="567"/>
        <w:rPr>
          <w:rFonts w:ascii="GHEA Grapalat" w:hAnsi="GHEA Grapalat"/>
          <w:i w:val="0"/>
        </w:rPr>
      </w:pPr>
      <w:r w:rsidRPr="00170CAE">
        <w:rPr>
          <w:rFonts w:ascii="GHEA Grapalat" w:hAnsi="GHEA Grapalat"/>
          <w:i w:val="0"/>
        </w:rPr>
        <w:t>Участнику, отобранному по итогам настоящей процедуры, в</w:t>
      </w:r>
      <w:r w:rsidRPr="00170CAE">
        <w:rPr>
          <w:rFonts w:ascii="Calibri" w:hAnsi="Calibri" w:cs="Calibri"/>
          <w:i w:val="0"/>
          <w:lang w:val="en-US"/>
        </w:rPr>
        <w:t> </w:t>
      </w:r>
      <w:r w:rsidRPr="00170CAE">
        <w:rPr>
          <w:rFonts w:ascii="GHEA Grapalat" w:hAnsi="GHEA Grapalat"/>
          <w:i w:val="0"/>
          <w:spacing w:val="6"/>
        </w:rPr>
        <w:t>установленном</w:t>
      </w:r>
      <w:r w:rsidRPr="00170CAE">
        <w:rPr>
          <w:rFonts w:ascii="Calibri" w:hAnsi="Calibri" w:cs="Calibri"/>
          <w:i w:val="0"/>
          <w:spacing w:val="6"/>
          <w:lang w:val="en-US"/>
        </w:rPr>
        <w:t> </w:t>
      </w:r>
      <w:r w:rsidRPr="00170CAE">
        <w:rPr>
          <w:rFonts w:ascii="GHEA Grapalat" w:hAnsi="GHEA Grapalat"/>
          <w:i w:val="0"/>
          <w:spacing w:val="6"/>
        </w:rPr>
        <w:t xml:space="preserve">порядке будет предложено заключить договор на поставку </w:t>
      </w:r>
      <w:r w:rsidR="0061404F">
        <w:rPr>
          <w:rFonts w:ascii="GHEA Grapalat" w:hAnsi="GHEA Grapalat"/>
          <w:i w:val="0"/>
        </w:rPr>
        <w:t xml:space="preserve">Сжатого природного газа </w:t>
      </w:r>
      <w:r w:rsidR="007459B9" w:rsidRPr="007459B9">
        <w:rPr>
          <w:rFonts w:ascii="GHEA Grapalat" w:hAnsi="GHEA Grapalat"/>
          <w:i w:val="0"/>
        </w:rPr>
        <w:t xml:space="preserve"> </w:t>
      </w:r>
      <w:r w:rsidRPr="00170CAE">
        <w:rPr>
          <w:rFonts w:ascii="GHEA Grapalat" w:hAnsi="GHEA Grapalat"/>
          <w:i w:val="0"/>
        </w:rPr>
        <w:t>(далее — договор).</w:t>
      </w:r>
    </w:p>
    <w:p w14:paraId="049C0BCB" w14:textId="77777777" w:rsidR="00357D48" w:rsidRPr="00C457EE" w:rsidRDefault="00A20B69" w:rsidP="0080653B">
      <w:pPr>
        <w:pStyle w:val="a3"/>
        <w:widowControl w:val="0"/>
        <w:spacing w:line="240" w:lineRule="auto"/>
        <w:ind w:firstLine="567"/>
        <w:rPr>
          <w:rFonts w:ascii="GHEA Grapalat" w:hAnsi="GHEA Grapalat"/>
          <w:i w:val="0"/>
        </w:rPr>
      </w:pPr>
      <w:r w:rsidRPr="00C457E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457EE">
        <w:rPr>
          <w:rFonts w:ascii="Courier New" w:hAnsi="Courier New" w:cs="Courier New"/>
          <w:i w:val="0"/>
          <w:lang w:val="en-US"/>
        </w:rPr>
        <w:t> </w:t>
      </w:r>
      <w:r w:rsidR="00F95E94" w:rsidRPr="00C457EE">
        <w:rPr>
          <w:rFonts w:ascii="GHEA Grapalat" w:hAnsi="GHEA Grapalat"/>
          <w:i w:val="0"/>
        </w:rPr>
        <w:t>настоящей процедуре</w:t>
      </w:r>
      <w:r w:rsidRPr="00C457EE">
        <w:rPr>
          <w:rFonts w:ascii="GHEA Grapalat" w:hAnsi="GHEA Grapalat"/>
          <w:i w:val="0"/>
        </w:rPr>
        <w:t>.</w:t>
      </w:r>
    </w:p>
    <w:p w14:paraId="049C0BCC" w14:textId="77777777" w:rsidR="001E6506" w:rsidRPr="00C457EE" w:rsidRDefault="00052084" w:rsidP="00C457EE">
      <w:pPr>
        <w:pStyle w:val="a3"/>
        <w:widowControl w:val="0"/>
        <w:spacing w:line="240" w:lineRule="auto"/>
        <w:ind w:firstLine="567"/>
        <w:rPr>
          <w:rFonts w:ascii="GHEA Grapalat" w:hAnsi="GHEA Grapalat"/>
          <w:i w:val="0"/>
        </w:rPr>
      </w:pPr>
      <w:r w:rsidRPr="00C457EE">
        <w:rPr>
          <w:rFonts w:ascii="GHEA Grapalat" w:hAnsi="GHEA Grapalat"/>
          <w:i w:val="0"/>
        </w:rPr>
        <w:t xml:space="preserve">Условия </w:t>
      </w:r>
      <w:r w:rsidR="00677658" w:rsidRPr="00C457EE">
        <w:rPr>
          <w:rFonts w:ascii="GHEA Grapalat" w:hAnsi="GHEA Grapalat"/>
          <w:i w:val="0"/>
        </w:rPr>
        <w:t xml:space="preserve">предъявляемые </w:t>
      </w:r>
      <w:r w:rsidR="00FD0B1A" w:rsidRPr="00C457EE">
        <w:rPr>
          <w:rFonts w:ascii="GHEA Grapalat" w:hAnsi="GHEA Grapalat"/>
          <w:i w:val="0"/>
        </w:rPr>
        <w:t xml:space="preserve">к </w:t>
      </w:r>
      <w:r w:rsidR="00677658" w:rsidRPr="00C457EE">
        <w:rPr>
          <w:rFonts w:ascii="GHEA Grapalat" w:hAnsi="GHEA Grapalat"/>
          <w:i w:val="0"/>
        </w:rPr>
        <w:t xml:space="preserve">лицам, не имеющим права на участие в </w:t>
      </w:r>
      <w:r w:rsidRPr="00C457EE">
        <w:rPr>
          <w:rFonts w:ascii="GHEA Grapalat" w:hAnsi="GHEA Grapalat"/>
          <w:i w:val="0"/>
        </w:rPr>
        <w:t xml:space="preserve"> данной </w:t>
      </w:r>
      <w:r w:rsidR="006F297B" w:rsidRPr="00C457EE">
        <w:rPr>
          <w:rFonts w:ascii="GHEA Grapalat" w:hAnsi="GHEA Grapalat"/>
          <w:i w:val="0"/>
        </w:rPr>
        <w:t>процедуре</w:t>
      </w:r>
      <w:r w:rsidR="00677658" w:rsidRPr="00C457EE">
        <w:rPr>
          <w:rFonts w:ascii="GHEA Grapalat" w:hAnsi="GHEA Grapalat"/>
          <w:i w:val="0"/>
        </w:rPr>
        <w:t>, а также участникам, установлены приглашением на настоящую процедуру.</w:t>
      </w:r>
      <w:r w:rsidRPr="00C457EE" w:rsidDel="00052084">
        <w:rPr>
          <w:rFonts w:ascii="GHEA Grapalat" w:hAnsi="GHEA Grapalat"/>
          <w:i w:val="0"/>
        </w:rPr>
        <w:t xml:space="preserve"> </w:t>
      </w:r>
    </w:p>
    <w:p w14:paraId="049C0BCD" w14:textId="77777777" w:rsidR="00357D48" w:rsidRPr="00C457EE" w:rsidRDefault="00EE73A8" w:rsidP="00C457EE">
      <w:pPr>
        <w:pStyle w:val="a3"/>
        <w:widowControl w:val="0"/>
        <w:spacing w:line="240" w:lineRule="auto"/>
        <w:ind w:firstLine="567"/>
        <w:rPr>
          <w:rFonts w:ascii="GHEA Grapalat" w:hAnsi="GHEA Grapalat"/>
          <w:i w:val="0"/>
        </w:rPr>
      </w:pPr>
      <w:r w:rsidRPr="00C457EE">
        <w:rPr>
          <w:rFonts w:ascii="GHEA Grapalat" w:hAnsi="GHEA Grapalat"/>
          <w:i w:val="0"/>
        </w:rPr>
        <w:t xml:space="preserve">Отобранный участник определяется из числа участников, подавших заявки, оцененные </w:t>
      </w:r>
      <w:r w:rsidR="007442CF" w:rsidRPr="00C457EE">
        <w:rPr>
          <w:rFonts w:ascii="GHEA Grapalat" w:hAnsi="GHEA Grapalat"/>
          <w:i w:val="0"/>
        </w:rPr>
        <w:t>удовлетворительно</w:t>
      </w:r>
      <w:r w:rsidR="007442CF" w:rsidRPr="00C457EE">
        <w:rPr>
          <w:rFonts w:ascii="GHEA Grapalat" w:hAnsi="GHEA Grapalat"/>
          <w:i w:val="0"/>
          <w:lang w:val="hy-AM"/>
        </w:rPr>
        <w:t xml:space="preserve"> </w:t>
      </w:r>
      <w:r w:rsidR="007442CF" w:rsidRPr="00C457EE">
        <w:rPr>
          <w:rFonts w:ascii="GHEA Grapalat" w:hAnsi="GHEA Grapalat"/>
          <w:i w:val="0"/>
        </w:rPr>
        <w:t xml:space="preserve">по </w:t>
      </w:r>
      <w:r w:rsidR="00830445" w:rsidRPr="00C457EE">
        <w:rPr>
          <w:rFonts w:ascii="GHEA Grapalat" w:hAnsi="GHEA Grapalat"/>
          <w:i w:val="0"/>
        </w:rPr>
        <w:t xml:space="preserve">неценовым </w:t>
      </w:r>
      <w:r w:rsidR="007442CF" w:rsidRPr="00C457EE">
        <w:rPr>
          <w:rFonts w:ascii="GHEA Grapalat" w:hAnsi="GHEA Grapalat"/>
          <w:i w:val="0"/>
        </w:rPr>
        <w:t>условиям</w:t>
      </w:r>
      <w:r w:rsidRPr="00C457EE">
        <w:rPr>
          <w:rFonts w:ascii="GHEA Grapalat" w:hAnsi="GHEA Grapalat"/>
          <w:i w:val="0"/>
        </w:rPr>
        <w:t>, по принципу предпочтения, отдаваемого участнику, представившему м</w:t>
      </w:r>
      <w:r w:rsidR="003F762C" w:rsidRPr="00C457EE">
        <w:rPr>
          <w:rFonts w:ascii="GHEA Grapalat" w:hAnsi="GHEA Grapalat"/>
          <w:i w:val="0"/>
        </w:rPr>
        <w:t>инимальное ценовое предложение.</w:t>
      </w:r>
    </w:p>
    <w:p w14:paraId="049C0BCE" w14:textId="77777777" w:rsidR="0067579A" w:rsidRPr="00C457EE" w:rsidRDefault="00357D48" w:rsidP="00C457EE">
      <w:pPr>
        <w:pStyle w:val="a3"/>
        <w:widowControl w:val="0"/>
        <w:spacing w:line="240" w:lineRule="auto"/>
        <w:ind w:firstLine="567"/>
        <w:rPr>
          <w:rFonts w:ascii="GHEA Grapalat" w:hAnsi="GHEA Grapalat"/>
          <w:i w:val="0"/>
          <w:spacing w:val="-6"/>
        </w:rPr>
      </w:pPr>
      <w:r w:rsidRPr="00C457E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457EE">
        <w:rPr>
          <w:rFonts w:ascii="Courier New" w:hAnsi="Courier New" w:cs="Courier New"/>
          <w:i w:val="0"/>
          <w:spacing w:val="-6"/>
          <w:lang w:val="en-US"/>
        </w:rPr>
        <w:t> </w:t>
      </w:r>
      <w:r w:rsidRPr="00C457EE">
        <w:rPr>
          <w:rFonts w:ascii="GHEA Grapalat" w:hAnsi="GHEA Grapalat"/>
          <w:i w:val="0"/>
          <w:spacing w:val="-6"/>
        </w:rPr>
        <w:t xml:space="preserve">электронной форме в течение рабочего дня, следующего за днем получения заявления. </w:t>
      </w:r>
    </w:p>
    <w:p w14:paraId="049C0BCF" w14:textId="7299B5D5" w:rsidR="0080653B" w:rsidRPr="00170CAE" w:rsidRDefault="007459B9" w:rsidP="0080653B">
      <w:pPr>
        <w:pStyle w:val="a3"/>
        <w:widowControl w:val="0"/>
        <w:spacing w:line="240" w:lineRule="auto"/>
        <w:ind w:firstLine="567"/>
        <w:rPr>
          <w:rFonts w:ascii="GHEA Grapalat" w:hAnsi="GHEA Grapalat"/>
          <w:i w:val="0"/>
        </w:rPr>
      </w:pPr>
      <w:r>
        <w:rPr>
          <w:rFonts w:ascii="GHEA Grapalat" w:hAnsi="GHEA Grapalat"/>
          <w:i w:val="0"/>
        </w:rPr>
        <w:t>Тех, 35-я улица, ст. 2</w:t>
      </w:r>
      <w:r w:rsidRPr="00170CAE">
        <w:rPr>
          <w:rFonts w:ascii="GHEA Grapalat" w:hAnsi="GHEA Grapalat"/>
          <w:i w:val="0"/>
          <w:lang w:val="hy-AM"/>
        </w:rPr>
        <w:t xml:space="preserve"> </w:t>
      </w:r>
      <w:r w:rsidR="0080653B" w:rsidRPr="00170CAE">
        <w:rPr>
          <w:rFonts w:ascii="GHEA Grapalat" w:hAnsi="GHEA Grapalat"/>
          <w:i w:val="0"/>
        </w:rPr>
        <w:t xml:space="preserve">в документарной форме, до </w:t>
      </w:r>
      <w:r w:rsidR="00D30B91">
        <w:rPr>
          <w:rFonts w:ascii="GHEA Grapalat" w:hAnsi="GHEA Grapalat"/>
          <w:i w:val="0"/>
        </w:rPr>
        <w:t>12</w:t>
      </w:r>
      <w:r w:rsidR="0080653B" w:rsidRPr="00170CAE">
        <w:rPr>
          <w:rFonts w:ascii="GHEA Grapalat" w:hAnsi="GHEA Grapalat"/>
          <w:i w:val="0"/>
          <w:lang w:val="hy-AM"/>
        </w:rPr>
        <w:t>:</w:t>
      </w:r>
      <w:r w:rsidR="0080653B" w:rsidRPr="00170CAE">
        <w:rPr>
          <w:rFonts w:ascii="GHEA Grapalat" w:hAnsi="GHEA Grapalat"/>
          <w:i w:val="0"/>
        </w:rPr>
        <w:t>0</w:t>
      </w:r>
      <w:r w:rsidR="0080653B" w:rsidRPr="00170CAE">
        <w:rPr>
          <w:rFonts w:ascii="GHEA Grapalat" w:hAnsi="GHEA Grapalat"/>
          <w:i w:val="0"/>
          <w:lang w:val="hy-AM"/>
        </w:rPr>
        <w:t xml:space="preserve">0 </w:t>
      </w:r>
      <w:r w:rsidR="0080653B" w:rsidRPr="00170CAE">
        <w:rPr>
          <w:rFonts w:ascii="GHEA Grapalat" w:hAnsi="GHEA Grapalat"/>
          <w:i w:val="0"/>
        </w:rPr>
        <w:t xml:space="preserve">часов </w:t>
      </w:r>
      <w:r w:rsidR="00D76175">
        <w:rPr>
          <w:rFonts w:ascii="GHEA Grapalat" w:hAnsi="GHEA Grapalat"/>
          <w:i w:val="0"/>
        </w:rPr>
        <w:t>7</w:t>
      </w:r>
      <w:r w:rsidR="0080653B" w:rsidRPr="00170CAE">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049C0BD0" w14:textId="2B0465E5" w:rsidR="003F6ED1" w:rsidRPr="00C457EE" w:rsidRDefault="0080653B" w:rsidP="0080653B">
      <w:pPr>
        <w:pStyle w:val="a3"/>
        <w:widowControl w:val="0"/>
        <w:spacing w:line="240" w:lineRule="auto"/>
        <w:ind w:firstLine="567"/>
        <w:rPr>
          <w:rFonts w:ascii="GHEA Grapalat" w:hAnsi="GHEA Grapalat"/>
          <w:i w:val="0"/>
        </w:rPr>
      </w:pPr>
      <w:r w:rsidRPr="00170CAE">
        <w:rPr>
          <w:rFonts w:ascii="GHEA Grapalat" w:hAnsi="GHEA Grapalat"/>
          <w:i w:val="0"/>
        </w:rPr>
        <w:t xml:space="preserve">Вскрытие заявок будет проводиться по адресу Сюникский марз, </w:t>
      </w:r>
      <w:r w:rsidR="003A0758">
        <w:rPr>
          <w:rFonts w:ascii="GHEA Grapalat" w:hAnsi="GHEA Grapalat"/>
          <w:i w:val="0"/>
        </w:rPr>
        <w:t xml:space="preserve">Муниципалитет Теха, </w:t>
      </w:r>
      <w:r w:rsidR="007459B9">
        <w:rPr>
          <w:rFonts w:ascii="GHEA Grapalat" w:hAnsi="GHEA Grapalat"/>
          <w:i w:val="0"/>
        </w:rPr>
        <w:t>с. Тех,</w:t>
      </w:r>
      <w:r w:rsidR="003A0758">
        <w:rPr>
          <w:rFonts w:ascii="GHEA Grapalat" w:hAnsi="GHEA Grapalat"/>
          <w:i w:val="0"/>
        </w:rPr>
        <w:t xml:space="preserve"> 35-я улица</w:t>
      </w:r>
      <w:r w:rsidR="007459B9">
        <w:rPr>
          <w:rFonts w:ascii="GHEA Grapalat" w:hAnsi="GHEA Grapalat"/>
          <w:i w:val="0"/>
        </w:rPr>
        <w:t>, ст.</w:t>
      </w:r>
      <w:r w:rsidR="003A0758">
        <w:rPr>
          <w:rFonts w:ascii="GHEA Grapalat" w:hAnsi="GHEA Grapalat"/>
          <w:i w:val="0"/>
        </w:rPr>
        <w:t xml:space="preserve"> 2</w:t>
      </w:r>
      <w:r w:rsidRPr="00170CAE">
        <w:rPr>
          <w:rFonts w:ascii="GHEA Grapalat" w:hAnsi="GHEA Grapalat"/>
          <w:i w:val="0"/>
        </w:rPr>
        <w:t xml:space="preserve">, в </w:t>
      </w:r>
      <w:r w:rsidR="00D30B91">
        <w:rPr>
          <w:rFonts w:ascii="GHEA Grapalat" w:hAnsi="GHEA Grapalat"/>
          <w:i w:val="0"/>
        </w:rPr>
        <w:t>12</w:t>
      </w:r>
      <w:r w:rsidRPr="00170CAE">
        <w:rPr>
          <w:rFonts w:ascii="GHEA Grapalat" w:hAnsi="GHEA Grapalat"/>
          <w:i w:val="0"/>
          <w:lang w:val="hy-AM"/>
        </w:rPr>
        <w:t>:00</w:t>
      </w:r>
      <w:r w:rsidRPr="00170CAE">
        <w:rPr>
          <w:rFonts w:ascii="GHEA Grapalat" w:hAnsi="GHEA Grapalat"/>
          <w:i w:val="0"/>
        </w:rPr>
        <w:t xml:space="preserve"> часов "</w:t>
      </w:r>
      <w:r w:rsidR="000B0745">
        <w:rPr>
          <w:rFonts w:ascii="GHEA Grapalat" w:hAnsi="GHEA Grapalat"/>
          <w:i w:val="0"/>
        </w:rPr>
        <w:t>1</w:t>
      </w:r>
      <w:r w:rsidR="000B0745" w:rsidRPr="000B0745">
        <w:rPr>
          <w:rFonts w:ascii="GHEA Grapalat" w:hAnsi="GHEA Grapalat"/>
          <w:i w:val="0"/>
        </w:rPr>
        <w:t>8</w:t>
      </w:r>
      <w:r w:rsidRPr="00170CAE">
        <w:rPr>
          <w:rFonts w:ascii="GHEA Grapalat" w:hAnsi="GHEA Grapalat"/>
          <w:i w:val="0"/>
        </w:rPr>
        <w:t xml:space="preserve"> "</w:t>
      </w:r>
      <w:r w:rsidRPr="00170CAE">
        <w:rPr>
          <w:rFonts w:ascii="inherit" w:hAnsi="inherit"/>
          <w:sz w:val="22"/>
          <w:szCs w:val="22"/>
        </w:rPr>
        <w:t xml:space="preserve"> </w:t>
      </w:r>
      <w:r w:rsidR="0061404F">
        <w:rPr>
          <w:rFonts w:ascii="GHEA Grapalat" w:hAnsi="GHEA Grapalat"/>
          <w:sz w:val="22"/>
          <w:szCs w:val="22"/>
        </w:rPr>
        <w:t>фев</w:t>
      </w:r>
      <w:r w:rsidR="0061404F" w:rsidRPr="007459B9">
        <w:rPr>
          <w:rFonts w:ascii="GHEA Grapalat" w:hAnsi="GHEA Grapalat"/>
          <w:sz w:val="22"/>
          <w:szCs w:val="22"/>
        </w:rPr>
        <w:t>р</w:t>
      </w:r>
      <w:r w:rsidR="0061404F">
        <w:rPr>
          <w:rFonts w:ascii="GHEA Grapalat" w:hAnsi="GHEA Grapalat"/>
          <w:sz w:val="22"/>
          <w:szCs w:val="22"/>
        </w:rPr>
        <w:t>ал</w:t>
      </w:r>
      <w:r w:rsidR="0061404F" w:rsidRPr="007459B9">
        <w:rPr>
          <w:rFonts w:ascii="GHEA Grapalat" w:hAnsi="GHEA Grapalat"/>
          <w:sz w:val="22"/>
          <w:szCs w:val="22"/>
        </w:rPr>
        <w:t>я</w:t>
      </w:r>
      <w:r w:rsidR="0061404F" w:rsidRPr="00170CAE">
        <w:rPr>
          <w:rFonts w:ascii="GHEA Grapalat" w:hAnsi="GHEA Grapalat"/>
          <w:i w:val="0"/>
        </w:rPr>
        <w:t xml:space="preserve"> </w:t>
      </w:r>
      <w:r w:rsidRPr="00170CAE">
        <w:rPr>
          <w:rFonts w:ascii="GHEA Grapalat" w:hAnsi="GHEA Grapalat"/>
          <w:i w:val="0"/>
        </w:rPr>
        <w:t>" "</w:t>
      </w:r>
      <w:r w:rsidRPr="00170CAE">
        <w:rPr>
          <w:rFonts w:ascii="GHEA Grapalat" w:hAnsi="GHEA Grapalat"/>
          <w:i w:val="0"/>
          <w:lang w:val="hy-AM"/>
        </w:rPr>
        <w:t>202</w:t>
      </w:r>
      <w:r w:rsidR="007459B9">
        <w:rPr>
          <w:rFonts w:ascii="GHEA Grapalat" w:hAnsi="GHEA Grapalat"/>
          <w:i w:val="0"/>
        </w:rPr>
        <w:t>5</w:t>
      </w:r>
      <w:r w:rsidRPr="00170CAE">
        <w:rPr>
          <w:rFonts w:ascii="GHEA Grapalat" w:hAnsi="GHEA Grapalat"/>
          <w:i w:val="0"/>
          <w:lang w:val="hy-AM"/>
        </w:rPr>
        <w:t>г.</w:t>
      </w:r>
      <w:r w:rsidRPr="00170CAE">
        <w:rPr>
          <w:rFonts w:ascii="GHEA Grapalat" w:hAnsi="GHEA Grapalat"/>
          <w:i w:val="0"/>
        </w:rPr>
        <w:t>".</w:t>
      </w:r>
    </w:p>
    <w:p w14:paraId="049C0BD1" w14:textId="77777777" w:rsidR="002C09AA" w:rsidRPr="00C457EE" w:rsidRDefault="002C09AA" w:rsidP="00C457EE">
      <w:pPr>
        <w:pStyle w:val="a3"/>
        <w:widowControl w:val="0"/>
        <w:spacing w:line="240" w:lineRule="auto"/>
        <w:ind w:firstLine="567"/>
        <w:rPr>
          <w:rFonts w:ascii="GHEA Grapalat" w:hAnsi="GHEA Grapalat"/>
          <w:i w:val="0"/>
        </w:rPr>
      </w:pPr>
      <w:r w:rsidRPr="00C457E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049C0BD2" w14:textId="134C50F7" w:rsidR="00F75A08" w:rsidRPr="007459B9" w:rsidRDefault="00754697" w:rsidP="007459B9">
      <w:pPr>
        <w:pStyle w:val="a3"/>
        <w:widowControl w:val="0"/>
        <w:spacing w:line="240" w:lineRule="auto"/>
        <w:ind w:firstLine="567"/>
        <w:rPr>
          <w:rFonts w:ascii="GHEA Grapalat" w:hAnsi="GHEA Grapalat"/>
          <w:i w:val="0"/>
        </w:rPr>
      </w:pPr>
      <w:r w:rsidRPr="00C457EE">
        <w:rPr>
          <w:rFonts w:ascii="GHEA Grapalat" w:hAnsi="GHEA Grapalat"/>
          <w:i w:val="0"/>
        </w:rPr>
        <w:t>Для получения дополнительной информации, связанной с настоящим</w:t>
      </w:r>
      <w:r w:rsidR="00D5443D" w:rsidRPr="00C457EE">
        <w:rPr>
          <w:rFonts w:ascii="Courier New" w:hAnsi="Courier New" w:cs="Courier New"/>
          <w:i w:val="0"/>
          <w:lang w:val="en-US"/>
        </w:rPr>
        <w:t> </w:t>
      </w:r>
      <w:r w:rsidRPr="00C457EE">
        <w:rPr>
          <w:rFonts w:ascii="GHEA Grapalat" w:hAnsi="GHEA Grapalat"/>
          <w:i w:val="0"/>
        </w:rPr>
        <w:t>объявлением, можете обратиться к секретарю Оценочной комиссии</w:t>
      </w:r>
      <w:r w:rsidR="00BE1C5E" w:rsidRPr="003A1EBB">
        <w:rPr>
          <w:rFonts w:ascii="GHEA Grapalat" w:hAnsi="GHEA Grapalat"/>
          <w:i w:val="0"/>
          <w:sz w:val="24"/>
          <w:szCs w:val="24"/>
        </w:rPr>
        <w:t xml:space="preserve"> </w:t>
      </w:r>
      <w:r w:rsidR="007459B9" w:rsidRPr="007459B9">
        <w:rPr>
          <w:rFonts w:ascii="GHEA Grapalat" w:hAnsi="GHEA Grapalat"/>
          <w:i w:val="0"/>
        </w:rPr>
        <w:t>Ани Атанесян</w:t>
      </w:r>
    </w:p>
    <w:p w14:paraId="049C0BD3" w14:textId="74162291" w:rsidR="00F75A08" w:rsidRPr="00142C00" w:rsidRDefault="00F75A08" w:rsidP="00F75A08">
      <w:pPr>
        <w:pStyle w:val="a3"/>
        <w:widowControl w:val="0"/>
        <w:spacing w:line="240" w:lineRule="auto"/>
        <w:ind w:left="1701" w:firstLine="0"/>
        <w:rPr>
          <w:rFonts w:ascii="GHEA Grapalat" w:hAnsi="GHEA Grapalat"/>
          <w:i w:val="0"/>
          <w:u w:val="single"/>
        </w:rPr>
      </w:pPr>
      <w:r w:rsidRPr="00170CAE">
        <w:rPr>
          <w:rFonts w:ascii="GHEA Grapalat" w:hAnsi="GHEA Grapalat"/>
          <w:i w:val="0"/>
        </w:rPr>
        <w:t xml:space="preserve">Телефон </w:t>
      </w:r>
      <w:r w:rsidRPr="00170CAE">
        <w:rPr>
          <w:rFonts w:ascii="GHEA Grapalat" w:hAnsi="GHEA Grapalat"/>
          <w:i w:val="0"/>
          <w:lang w:val="hy-AM"/>
        </w:rPr>
        <w:t>+374</w:t>
      </w:r>
      <w:r w:rsidR="007459B9">
        <w:rPr>
          <w:rFonts w:ascii="GHEA Grapalat" w:hAnsi="GHEA Grapalat"/>
          <w:i w:val="0"/>
        </w:rPr>
        <w:t>94735405</w:t>
      </w:r>
    </w:p>
    <w:p w14:paraId="049C0BD4" w14:textId="5FFE3634" w:rsidR="00F75A08" w:rsidRPr="00170CAE" w:rsidRDefault="00F75A08" w:rsidP="00F75A08">
      <w:pPr>
        <w:pStyle w:val="a3"/>
        <w:widowControl w:val="0"/>
        <w:spacing w:line="240" w:lineRule="auto"/>
        <w:ind w:left="1701" w:firstLine="0"/>
        <w:rPr>
          <w:rFonts w:ascii="GHEA Grapalat" w:hAnsi="GHEA Grapalat"/>
          <w:i w:val="0"/>
          <w:u w:val="single"/>
        </w:rPr>
      </w:pPr>
      <w:r w:rsidRPr="00170CAE">
        <w:rPr>
          <w:rFonts w:ascii="GHEA Grapalat" w:hAnsi="GHEA Grapalat"/>
          <w:i w:val="0"/>
        </w:rPr>
        <w:t xml:space="preserve">Электронная почта </w:t>
      </w:r>
      <w:r w:rsidR="007459B9" w:rsidRPr="006D6B57">
        <w:rPr>
          <w:rFonts w:ascii="GHEA Grapalat" w:hAnsi="GHEA Grapalat"/>
          <w:u w:val="single"/>
          <w:lang w:eastAsia="en-US" w:bidi="ar-SA"/>
        </w:rPr>
        <w:t>aniatanesyan1998@mail.ru</w:t>
      </w:r>
    </w:p>
    <w:p w14:paraId="049C0BD5" w14:textId="1727EBB8" w:rsidR="00915A97" w:rsidRPr="0061404F" w:rsidRDefault="00F75A08" w:rsidP="00F75A08">
      <w:pPr>
        <w:pStyle w:val="a3"/>
        <w:widowControl w:val="0"/>
        <w:spacing w:line="240" w:lineRule="auto"/>
        <w:ind w:firstLine="567"/>
        <w:rPr>
          <w:rFonts w:ascii="GHEA Grapalat" w:hAnsi="GHEA Grapalat" w:cs="Sylfaen"/>
          <w:b/>
          <w:lang w:val="en-US"/>
        </w:rPr>
      </w:pPr>
      <w:r w:rsidRPr="00170CAE">
        <w:rPr>
          <w:rFonts w:ascii="GHEA Grapalat" w:hAnsi="GHEA Grapalat"/>
          <w:i w:val="0"/>
        </w:rPr>
        <w:t>Заказчик</w:t>
      </w:r>
      <w:r w:rsidRPr="0061404F">
        <w:rPr>
          <w:rFonts w:ascii="GHEA Grapalat" w:hAnsi="GHEA Grapalat"/>
          <w:i w:val="0"/>
          <w:lang w:val="en-US"/>
        </w:rPr>
        <w:t xml:space="preserve"> </w:t>
      </w:r>
      <w:r w:rsidR="003E09D9">
        <w:rPr>
          <w:rFonts w:ascii="GHEA Grapalat" w:hAnsi="GHEA Grapalat"/>
          <w:i w:val="0"/>
        </w:rPr>
        <w:t>муниципалитет</w:t>
      </w:r>
      <w:r w:rsidR="003E09D9" w:rsidRPr="0061404F">
        <w:rPr>
          <w:rFonts w:ascii="GHEA Grapalat" w:hAnsi="GHEA Grapalat"/>
          <w:i w:val="0"/>
          <w:lang w:val="en-US"/>
        </w:rPr>
        <w:t xml:space="preserve"> </w:t>
      </w:r>
      <w:r w:rsidR="003E09D9">
        <w:rPr>
          <w:rFonts w:ascii="GHEA Grapalat" w:hAnsi="GHEA Grapalat"/>
          <w:i w:val="0"/>
        </w:rPr>
        <w:t>Теха</w:t>
      </w:r>
      <w:r w:rsidR="00915A97" w:rsidRPr="0061404F">
        <w:rPr>
          <w:rFonts w:ascii="GHEA Grapalat" w:hAnsi="GHEA Grapalat" w:cs="Sylfaen"/>
          <w:b/>
          <w:lang w:val="en-US"/>
        </w:rPr>
        <w:br w:type="page"/>
      </w:r>
    </w:p>
    <w:p w14:paraId="718AC11D" w14:textId="7F7DD3C8" w:rsidR="006A7DC4" w:rsidRPr="0061404F" w:rsidRDefault="006A7DC4" w:rsidP="00F75A08">
      <w:pPr>
        <w:pStyle w:val="a3"/>
        <w:widowControl w:val="0"/>
        <w:spacing w:line="240" w:lineRule="auto"/>
        <w:ind w:firstLine="567"/>
        <w:rPr>
          <w:rFonts w:ascii="GHEA Grapalat" w:hAnsi="GHEA Grapalat" w:cs="Sylfaen"/>
          <w:b/>
          <w:lang w:val="en-US"/>
        </w:rPr>
      </w:pPr>
    </w:p>
    <w:p w14:paraId="19329406" w14:textId="7C75A91F" w:rsidR="006A7DC4" w:rsidRPr="0061404F" w:rsidRDefault="006A7DC4" w:rsidP="00F75A08">
      <w:pPr>
        <w:pStyle w:val="a3"/>
        <w:widowControl w:val="0"/>
        <w:spacing w:line="240" w:lineRule="auto"/>
        <w:ind w:firstLine="567"/>
        <w:rPr>
          <w:rFonts w:ascii="GHEA Grapalat" w:hAnsi="GHEA Grapalat" w:cs="Sylfaen"/>
          <w:b/>
          <w:lang w:val="en-US"/>
        </w:rPr>
      </w:pPr>
    </w:p>
    <w:p w14:paraId="23249C72" w14:textId="77777777" w:rsidR="006A7DC4" w:rsidRPr="00381C3B" w:rsidRDefault="006A7DC4" w:rsidP="006A7DC4">
      <w:pPr>
        <w:spacing w:line="276" w:lineRule="auto"/>
        <w:ind w:firstLine="720"/>
        <w:jc w:val="center"/>
        <w:rPr>
          <w:rFonts w:ascii="GHEA Grapalat" w:hAnsi="GHEA Grapalat"/>
          <w:lang w:val="en-AU"/>
        </w:rPr>
      </w:pPr>
      <w:r w:rsidRPr="00381C3B">
        <w:rPr>
          <w:rFonts w:ascii="GHEA Grapalat" w:hAnsi="GHEA Grapalat"/>
          <w:lang w:val="en-AU"/>
        </w:rPr>
        <w:t>NOTICE</w:t>
      </w:r>
    </w:p>
    <w:p w14:paraId="4E928F1D" w14:textId="77777777" w:rsidR="006A7DC4" w:rsidRPr="00381C3B" w:rsidRDefault="006A7DC4" w:rsidP="006A7DC4">
      <w:pPr>
        <w:spacing w:line="276" w:lineRule="auto"/>
        <w:ind w:firstLine="720"/>
        <w:jc w:val="center"/>
        <w:rPr>
          <w:rFonts w:ascii="GHEA Grapalat" w:hAnsi="GHEA Grapalat"/>
          <w:lang w:val="en-AU"/>
        </w:rPr>
      </w:pPr>
      <w:r w:rsidRPr="00381C3B">
        <w:rPr>
          <w:rFonts w:ascii="GHEA Grapalat" w:hAnsi="GHEA Grapalat"/>
          <w:lang w:val="en-AU"/>
        </w:rPr>
        <w:t>ON PRICE QUOTATION</w:t>
      </w:r>
    </w:p>
    <w:p w14:paraId="6789333C" w14:textId="468EBF2D" w:rsidR="006A7DC4" w:rsidRPr="006A7DC4" w:rsidRDefault="006A7DC4" w:rsidP="006A7DC4">
      <w:pPr>
        <w:spacing w:line="360" w:lineRule="auto"/>
        <w:ind w:left="938" w:right="783"/>
        <w:jc w:val="center"/>
        <w:rPr>
          <w:rFonts w:ascii="GHEA Grapalat" w:eastAsia="Calibri" w:hAnsi="GHEA Grapalat"/>
          <w:lang w:val="en-US"/>
        </w:rPr>
      </w:pPr>
      <w:r w:rsidRPr="006A7DC4">
        <w:rPr>
          <w:rFonts w:ascii="GHEA Grapalat" w:eastAsia="Calibri" w:hAnsi="GHEA Grapalat"/>
          <w:lang w:val="en-US"/>
        </w:rPr>
        <w:t>This text of the notice is approved by decision of the Price Qu</w:t>
      </w:r>
      <w:r w:rsidR="0061404F">
        <w:rPr>
          <w:rFonts w:ascii="GHEA Grapalat" w:eastAsia="Calibri" w:hAnsi="GHEA Grapalat"/>
          <w:lang w:val="en-US"/>
        </w:rPr>
        <w:t>otation Commission "01" of Februa</w:t>
      </w:r>
      <w:r w:rsidRPr="006A7DC4">
        <w:rPr>
          <w:rFonts w:ascii="GHEA Grapalat" w:eastAsia="Calibri" w:hAnsi="GHEA Grapalat"/>
          <w:lang w:val="en-US"/>
        </w:rPr>
        <w:t>ry "</w:t>
      </w:r>
      <w:r w:rsidR="000B0745">
        <w:rPr>
          <w:rFonts w:ascii="GHEA Grapalat" w:eastAsia="Calibri" w:hAnsi="GHEA Grapalat"/>
          <w:lang w:val="en-US"/>
        </w:rPr>
        <w:t>12</w:t>
      </w:r>
      <w:r w:rsidRPr="006A7DC4">
        <w:rPr>
          <w:rFonts w:ascii="GHEA Grapalat" w:eastAsia="Calibri" w:hAnsi="GHEA Grapalat"/>
          <w:lang w:val="en-US"/>
        </w:rPr>
        <w:t>"  202</w:t>
      </w:r>
      <w:r>
        <w:rPr>
          <w:rFonts w:ascii="GHEA Grapalat" w:eastAsia="Calibri" w:hAnsi="GHEA Grapalat"/>
          <w:lang w:val="en-US"/>
        </w:rPr>
        <w:t>5</w:t>
      </w:r>
      <w:r w:rsidRPr="006A7DC4">
        <w:rPr>
          <w:rFonts w:ascii="GHEA Grapalat" w:eastAsia="Calibri" w:hAnsi="GHEA Grapalat"/>
          <w:lang w:val="en-US"/>
        </w:rPr>
        <w:t xml:space="preserve"> and is published pursuant to Article 27 of the Law of the Republic of Armenia "On procurement"</w:t>
      </w:r>
    </w:p>
    <w:p w14:paraId="157F6DA0" w14:textId="6AC84126" w:rsidR="006A7DC4" w:rsidRPr="0061404F" w:rsidRDefault="006A7DC4" w:rsidP="006A7DC4">
      <w:pPr>
        <w:spacing w:line="276" w:lineRule="auto"/>
        <w:ind w:firstLine="720"/>
        <w:jc w:val="center"/>
        <w:rPr>
          <w:rFonts w:ascii="GHEA Grapalat" w:hAnsi="GHEA Grapalat"/>
          <w:u w:val="single"/>
          <w:lang w:val="en-US"/>
        </w:rPr>
      </w:pPr>
      <w:r w:rsidRPr="00381C3B">
        <w:rPr>
          <w:rFonts w:ascii="GHEA Grapalat" w:hAnsi="GHEA Grapalat"/>
          <w:lang w:val="en-AU"/>
        </w:rPr>
        <w:t xml:space="preserve">Code of the price quotation  </w:t>
      </w:r>
      <w:r w:rsidR="000B0745">
        <w:rPr>
          <w:rFonts w:ascii="GHEA Grapalat" w:hAnsi="GHEA Grapalat"/>
          <w:i/>
          <w:lang w:val="hy-AM"/>
        </w:rPr>
        <w:t>ՍՄ-ՏՀ-ԳՀԱՊՁԲ-25/10</w:t>
      </w:r>
    </w:p>
    <w:tbl>
      <w:tblPr>
        <w:tblW w:w="0" w:type="auto"/>
        <w:tblLook w:val="04A0" w:firstRow="1" w:lastRow="0" w:firstColumn="1" w:lastColumn="0" w:noHBand="0" w:noVBand="1"/>
      </w:tblPr>
      <w:tblGrid>
        <w:gridCol w:w="2660"/>
        <w:gridCol w:w="1843"/>
        <w:gridCol w:w="3260"/>
        <w:gridCol w:w="1523"/>
      </w:tblGrid>
      <w:tr w:rsidR="006A7DC4" w:rsidRPr="000B0745" w14:paraId="3153EBFD" w14:textId="77777777" w:rsidTr="0061404F">
        <w:tc>
          <w:tcPr>
            <w:tcW w:w="9286" w:type="dxa"/>
            <w:gridSpan w:val="4"/>
            <w:shd w:val="clear" w:color="auto" w:fill="auto"/>
          </w:tcPr>
          <w:p w14:paraId="549D4B05" w14:textId="77777777" w:rsidR="006A7DC4" w:rsidRPr="006A7DC4" w:rsidRDefault="006A7DC4" w:rsidP="0061404F">
            <w:pPr>
              <w:spacing w:line="360" w:lineRule="auto"/>
              <w:jc w:val="both"/>
              <w:rPr>
                <w:rFonts w:ascii="GHEA Grapalat" w:eastAsia="Calibri" w:hAnsi="GHEA Grapalat"/>
                <w:lang w:val="en-US"/>
              </w:rPr>
            </w:pPr>
            <w:r w:rsidRPr="006A7DC4">
              <w:rPr>
                <w:rFonts w:ascii="GHEA Grapalat" w:eastAsia="Calibri" w:hAnsi="GHEA Grapalat"/>
                <w:lang w:val="en-US"/>
              </w:rPr>
              <w:t xml:space="preserve">  The contracting authority </w:t>
            </w:r>
            <w:r w:rsidRPr="006A7DC4">
              <w:rPr>
                <w:rFonts w:ascii="GHEA Grapalat" w:hAnsi="GHEA Grapalat"/>
                <w:lang w:val="en-US"/>
              </w:rPr>
              <w:t>Tegh Municipality</w:t>
            </w:r>
            <w:r w:rsidRPr="006A7DC4">
              <w:rPr>
                <w:rFonts w:ascii="GHEA Grapalat" w:eastAsia="Calibri" w:hAnsi="GHEA Grapalat"/>
                <w:lang w:val="en-US"/>
              </w:rPr>
              <w:t xml:space="preserve">, located at the following address: 2 </w:t>
            </w:r>
            <w:r>
              <w:rPr>
                <w:rFonts w:ascii="GHEA Grapalat" w:eastAsia="Calibri" w:hAnsi="GHEA Grapalat"/>
                <w:lang w:val="hy-AM"/>
              </w:rPr>
              <w:t xml:space="preserve"> </w:t>
            </w:r>
            <w:r w:rsidRPr="006A7DC4">
              <w:rPr>
                <w:rFonts w:ascii="GHEA Grapalat" w:eastAsia="Calibri" w:hAnsi="GHEA Grapalat"/>
                <w:lang w:val="en-US"/>
              </w:rPr>
              <w:t>35 th str., Tegh, Syunik, Armenia,</w:t>
            </w:r>
          </w:p>
        </w:tc>
      </w:tr>
      <w:tr w:rsidR="006A7DC4" w:rsidRPr="000B0745" w14:paraId="6A9CC049" w14:textId="77777777" w:rsidTr="0061404F">
        <w:tc>
          <w:tcPr>
            <w:tcW w:w="2660" w:type="dxa"/>
            <w:shd w:val="clear" w:color="auto" w:fill="auto"/>
          </w:tcPr>
          <w:p w14:paraId="7B911555" w14:textId="77777777" w:rsidR="006A7DC4" w:rsidRPr="006A7DC4" w:rsidRDefault="006A7DC4" w:rsidP="0061404F">
            <w:pPr>
              <w:spacing w:line="276" w:lineRule="auto"/>
              <w:jc w:val="both"/>
              <w:rPr>
                <w:rFonts w:ascii="GHEA Grapalat" w:hAnsi="GHEA Grapalat"/>
                <w:lang w:val="en-US"/>
              </w:rPr>
            </w:pPr>
          </w:p>
        </w:tc>
        <w:tc>
          <w:tcPr>
            <w:tcW w:w="1843" w:type="dxa"/>
            <w:shd w:val="clear" w:color="auto" w:fill="auto"/>
          </w:tcPr>
          <w:p w14:paraId="07EC6893" w14:textId="77777777" w:rsidR="006A7DC4" w:rsidRPr="00381C3B" w:rsidRDefault="006A7DC4" w:rsidP="0061404F">
            <w:pPr>
              <w:spacing w:line="276" w:lineRule="auto"/>
              <w:jc w:val="center"/>
              <w:rPr>
                <w:rFonts w:ascii="GHEA Grapalat" w:hAnsi="GHEA Grapalat"/>
                <w:lang w:val="en-AU"/>
              </w:rPr>
            </w:pPr>
            <w:r w:rsidRPr="00381C3B">
              <w:rPr>
                <w:rFonts w:ascii="GHEA Grapalat" w:hAnsi="GHEA Grapalat"/>
                <w:sz w:val="16"/>
                <w:lang w:val="en-AU"/>
              </w:rPr>
              <w:t>(name of the contracting authority)</w:t>
            </w:r>
          </w:p>
        </w:tc>
        <w:tc>
          <w:tcPr>
            <w:tcW w:w="3260" w:type="dxa"/>
            <w:shd w:val="clear" w:color="auto" w:fill="auto"/>
          </w:tcPr>
          <w:p w14:paraId="13748B46" w14:textId="77777777" w:rsidR="006A7DC4" w:rsidRPr="00381C3B" w:rsidRDefault="006A7DC4" w:rsidP="0061404F">
            <w:pPr>
              <w:spacing w:line="276" w:lineRule="auto"/>
              <w:jc w:val="both"/>
              <w:rPr>
                <w:rFonts w:ascii="GHEA Grapalat" w:hAnsi="GHEA Grapalat"/>
                <w:lang w:val="en-AU"/>
              </w:rPr>
            </w:pPr>
          </w:p>
        </w:tc>
        <w:tc>
          <w:tcPr>
            <w:tcW w:w="1523" w:type="dxa"/>
            <w:shd w:val="clear" w:color="auto" w:fill="auto"/>
          </w:tcPr>
          <w:p w14:paraId="790FB4EC" w14:textId="77777777" w:rsidR="006A7DC4" w:rsidRPr="00381C3B" w:rsidRDefault="006A7DC4" w:rsidP="0061404F">
            <w:pPr>
              <w:spacing w:line="276" w:lineRule="auto"/>
              <w:jc w:val="center"/>
              <w:rPr>
                <w:rFonts w:ascii="GHEA Grapalat" w:hAnsi="GHEA Grapalat"/>
                <w:lang w:val="en-AU"/>
              </w:rPr>
            </w:pPr>
            <w:r w:rsidRPr="00381C3B">
              <w:rPr>
                <w:rFonts w:ascii="GHEA Grapalat" w:hAnsi="GHEA Grapalat"/>
                <w:sz w:val="16"/>
                <w:lang w:val="en-AU"/>
              </w:rPr>
              <w:t>(address of the contracting authority)</w:t>
            </w:r>
          </w:p>
        </w:tc>
      </w:tr>
    </w:tbl>
    <w:p w14:paraId="1A89A8C8"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gives notice for a price quotation which shall be carried out in one stage.</w:t>
      </w:r>
    </w:p>
    <w:p w14:paraId="2E1CC897" w14:textId="77269953"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The bidder selected based on the results of the price quotation will be proposed, in a prescribed manner, to conclude a contract for supply of </w:t>
      </w:r>
      <w:r w:rsidR="00740E0D" w:rsidRPr="00C537E8">
        <w:rPr>
          <w:rFonts w:ascii="GHEA Grapalat" w:hAnsi="GHEA Grapalat"/>
          <w:lang w:val="en-AU"/>
        </w:rPr>
        <w:t>Compressed natural gas</w:t>
      </w:r>
      <w:r w:rsidRPr="0026247B">
        <w:rPr>
          <w:rFonts w:ascii="GHEA Grapalat" w:hAnsi="GHEA Grapalat"/>
          <w:lang w:val="en-AU"/>
        </w:rPr>
        <w:t xml:space="preserve">: </w:t>
      </w:r>
      <w:r w:rsidRPr="00381C3B">
        <w:rPr>
          <w:rFonts w:ascii="GHEA Grapalat" w:hAnsi="GHEA Grapalat"/>
          <w:lang w:val="en-AU"/>
        </w:rPr>
        <w:t xml:space="preserve">(hereinafter referred to as "the contract"). </w:t>
      </w:r>
    </w:p>
    <w:p w14:paraId="21480AB8" w14:textId="77777777" w:rsidR="006A7DC4" w:rsidRPr="00381C3B" w:rsidRDefault="006A7DC4" w:rsidP="006A7DC4">
      <w:pPr>
        <w:spacing w:line="276" w:lineRule="auto"/>
        <w:jc w:val="both"/>
        <w:rPr>
          <w:rFonts w:ascii="GHEA Grapalat" w:hAnsi="GHEA Grapalat"/>
          <w:sz w:val="16"/>
          <w:lang w:val="en-AU"/>
        </w:rPr>
      </w:pPr>
      <w:r w:rsidRPr="00381C3B">
        <w:rPr>
          <w:rFonts w:ascii="GHEA Grapalat" w:hAnsi="GHEA Grapalat"/>
          <w:lang w:val="en-AU"/>
        </w:rPr>
        <w:t xml:space="preserve">                                                            </w:t>
      </w:r>
      <w:r w:rsidRPr="00381C3B">
        <w:rPr>
          <w:rFonts w:ascii="GHEA Grapalat" w:hAnsi="GHEA Grapalat"/>
          <w:sz w:val="16"/>
          <w:lang w:val="en-AU"/>
        </w:rPr>
        <w:t>name of goods</w:t>
      </w:r>
    </w:p>
    <w:p w14:paraId="63D001B8"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14:paraId="3DDED79F" w14:textId="77777777" w:rsidR="006A7DC4" w:rsidRPr="006A7DC4" w:rsidRDefault="006A7DC4" w:rsidP="006A7DC4">
      <w:pPr>
        <w:spacing w:line="276" w:lineRule="auto"/>
        <w:jc w:val="both"/>
        <w:rPr>
          <w:rFonts w:ascii="GHEA Grapalat" w:hAnsi="GHEA Grapalat"/>
          <w:lang w:val="en-US"/>
        </w:rPr>
      </w:pPr>
      <w:r w:rsidRPr="006A7DC4">
        <w:rPr>
          <w:rFonts w:ascii="GHEA Grapalat" w:hAnsi="GHEA Grapalat"/>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2902B831"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The selected bidder shall be determined from among the bidders having submitted bids evaluated as satisfying the requirements of the invitation, by the principle of giving preference to the bidder having submi</w:t>
      </w:r>
      <w:r>
        <w:rPr>
          <w:rFonts w:ascii="GHEA Grapalat" w:hAnsi="GHEA Grapalat"/>
          <w:lang w:val="en-AU"/>
        </w:rPr>
        <w:t>tted the lowest price proposal.</w:t>
      </w:r>
    </w:p>
    <w:p w14:paraId="686109F0"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For receiving the hard copy of the invitation for the price quotation, it is necessary to apply to the contracting authority by </w:t>
      </w:r>
      <w:r w:rsidRPr="006A7DC4">
        <w:rPr>
          <w:rFonts w:ascii="GHEA Grapalat" w:hAnsi="GHEA Grapalat"/>
          <w:lang w:val="en-US"/>
        </w:rPr>
        <w:t>12</w:t>
      </w:r>
      <w:r w:rsidRPr="00381C3B">
        <w:rPr>
          <w:rFonts w:ascii="GHEA Grapalat" w:hAnsi="GHEA Grapalat"/>
          <w:lang w:val="en-AU"/>
        </w:rPr>
        <w:t>:</w:t>
      </w:r>
      <w:r w:rsidRPr="006A7DC4">
        <w:rPr>
          <w:rFonts w:ascii="GHEA Grapalat" w:hAnsi="GHEA Grapalat"/>
          <w:lang w:val="en-US"/>
        </w:rPr>
        <w:t>0</w:t>
      </w:r>
      <w:r w:rsidRPr="00381C3B">
        <w:rPr>
          <w:rFonts w:ascii="GHEA Grapalat" w:hAnsi="GHEA Grapalat"/>
          <w:lang w:val="en-AU"/>
        </w:rPr>
        <w:t xml:space="preserve">0 pm  of the </w:t>
      </w:r>
      <w:r>
        <w:rPr>
          <w:rFonts w:ascii="GHEA Grapalat" w:hAnsi="GHEA Grapalat"/>
          <w:lang w:val="en-AU"/>
        </w:rPr>
        <w:t xml:space="preserve">7 </w:t>
      </w:r>
      <w:r w:rsidRPr="00381C3B">
        <w:rPr>
          <w:rFonts w:ascii="GHEA Grapalat" w:hAnsi="GHEA Grapalat"/>
          <w:lang w:val="en-AU"/>
        </w:rPr>
        <w:t>th day from the date of publication of this notice</w:t>
      </w:r>
      <w:r w:rsidRPr="00381C3B">
        <w:rPr>
          <w:rFonts w:ascii="GHEA Grapalat" w:hAnsi="GHEA Grapalat"/>
          <w:spacing w:val="2"/>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6DC729BB"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C98DA35"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Failure to receive the invitation shall not limit the bidder's right to participate in this procedure. </w:t>
      </w:r>
    </w:p>
    <w:p w14:paraId="5EF7CCB0"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The bids for the price quotation must be submitted to the following address: </w:t>
      </w:r>
      <w:r w:rsidRPr="006A7DC4">
        <w:rPr>
          <w:rFonts w:ascii="GHEA Grapalat" w:hAnsi="GHEA Grapalat"/>
          <w:lang w:val="en-US"/>
        </w:rPr>
        <w:t>2</w:t>
      </w:r>
      <w:r w:rsidRPr="00381C3B">
        <w:rPr>
          <w:rFonts w:ascii="GHEA Grapalat" w:hAnsi="GHEA Grapalat"/>
          <w:lang w:val="en-AU"/>
        </w:rPr>
        <w:t xml:space="preserve"> 3</w:t>
      </w:r>
      <w:r w:rsidRPr="006A7DC4">
        <w:rPr>
          <w:rFonts w:ascii="GHEA Grapalat" w:hAnsi="GHEA Grapalat"/>
          <w:lang w:val="en-US"/>
        </w:rPr>
        <w:t>5</w:t>
      </w:r>
      <w:r w:rsidRPr="00381C3B">
        <w:rPr>
          <w:rFonts w:ascii="GHEA Grapalat" w:hAnsi="GHEA Grapalat"/>
          <w:lang w:val="en-AU"/>
        </w:rPr>
        <w:t xml:space="preserve"> th str., Tegh, Syunik, Armenia,</w:t>
      </w:r>
    </w:p>
    <w:p w14:paraId="637466EF" w14:textId="77777777" w:rsidR="006A7DC4" w:rsidRPr="00381C3B" w:rsidRDefault="006A7DC4" w:rsidP="006A7DC4">
      <w:pPr>
        <w:spacing w:line="276" w:lineRule="auto"/>
        <w:jc w:val="both"/>
        <w:rPr>
          <w:rFonts w:ascii="GHEA Grapalat" w:hAnsi="GHEA Grapalat"/>
          <w:sz w:val="16"/>
          <w:lang w:val="en-AU"/>
        </w:rPr>
      </w:pPr>
      <w:r w:rsidRPr="00381C3B">
        <w:rPr>
          <w:rFonts w:ascii="GHEA Grapalat" w:hAnsi="GHEA Grapalat"/>
          <w:sz w:val="16"/>
          <w:lang w:val="en-AU"/>
        </w:rPr>
        <w:t>(address of the contracting authority)</w:t>
      </w:r>
    </w:p>
    <w:p w14:paraId="039DC75A"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in hard copy, by </w:t>
      </w:r>
      <w:r w:rsidRPr="006A7DC4">
        <w:rPr>
          <w:rFonts w:ascii="GHEA Grapalat" w:hAnsi="GHEA Grapalat"/>
          <w:lang w:val="en-US"/>
        </w:rPr>
        <w:t>12</w:t>
      </w:r>
      <w:r w:rsidRPr="00381C3B">
        <w:rPr>
          <w:rFonts w:ascii="GHEA Grapalat" w:hAnsi="GHEA Grapalat"/>
          <w:lang w:val="en-AU"/>
        </w:rPr>
        <w:t>:</w:t>
      </w:r>
      <w:r w:rsidRPr="006A7DC4">
        <w:rPr>
          <w:rFonts w:ascii="GHEA Grapalat" w:hAnsi="GHEA Grapalat"/>
          <w:lang w:val="en-US"/>
        </w:rPr>
        <w:t>0</w:t>
      </w:r>
      <w:r w:rsidRPr="00381C3B">
        <w:rPr>
          <w:rFonts w:ascii="GHEA Grapalat" w:hAnsi="GHEA Grapalat"/>
          <w:lang w:val="en-AU"/>
        </w:rPr>
        <w:t xml:space="preserve">0 pm of the </w:t>
      </w:r>
      <w:r>
        <w:rPr>
          <w:rFonts w:ascii="GHEA Grapalat" w:hAnsi="GHEA Grapalat"/>
          <w:lang w:val="en-AU"/>
        </w:rPr>
        <w:t xml:space="preserve">7 </w:t>
      </w:r>
      <w:r w:rsidRPr="00381C3B">
        <w:rPr>
          <w:rFonts w:ascii="GHEA Grapalat" w:hAnsi="GHEA Grapalat"/>
          <w:lang w:val="en-AU"/>
        </w:rPr>
        <w:t>th day from the date of publication of this notice.  The bids may, in addition to Armenian, also be submitted in English or Russian.</w:t>
      </w:r>
    </w:p>
    <w:p w14:paraId="56F58A15" w14:textId="73BE6538" w:rsidR="006A7DC4" w:rsidRPr="006A7DC4" w:rsidRDefault="006A7DC4" w:rsidP="006A7DC4">
      <w:pPr>
        <w:spacing w:line="360" w:lineRule="auto"/>
        <w:jc w:val="both"/>
        <w:rPr>
          <w:rFonts w:ascii="GHEA Grapalat" w:eastAsia="Calibri" w:hAnsi="GHEA Grapalat"/>
          <w:lang w:val="en-US"/>
        </w:rPr>
      </w:pPr>
      <w:r w:rsidRPr="006A7DC4">
        <w:rPr>
          <w:rFonts w:ascii="GHEA Grapalat" w:hAnsi="GHEA Grapalat"/>
          <w:lang w:val="en-US"/>
        </w:rPr>
        <w:lastRenderedPageBreak/>
        <w:t xml:space="preserve">The bid opening will take place at the following address: </w:t>
      </w:r>
      <w:r>
        <w:rPr>
          <w:rFonts w:ascii="GHEA Grapalat" w:hAnsi="GHEA Grapalat"/>
          <w:lang w:val="hy-AM"/>
        </w:rPr>
        <w:t>2</w:t>
      </w:r>
      <w:r w:rsidRPr="006A7DC4">
        <w:rPr>
          <w:rFonts w:ascii="GHEA Grapalat" w:eastAsia="Calibri" w:hAnsi="GHEA Grapalat"/>
          <w:lang w:val="en-US"/>
        </w:rPr>
        <w:t xml:space="preserve"> 3</w:t>
      </w:r>
      <w:r>
        <w:rPr>
          <w:rFonts w:ascii="GHEA Grapalat" w:eastAsia="Calibri" w:hAnsi="GHEA Grapalat"/>
          <w:lang w:val="hy-AM"/>
        </w:rPr>
        <w:t>5</w:t>
      </w:r>
      <w:r w:rsidRPr="006A7DC4">
        <w:rPr>
          <w:rFonts w:ascii="GHEA Grapalat" w:eastAsia="Calibri" w:hAnsi="GHEA Grapalat"/>
          <w:lang w:val="en-US"/>
        </w:rPr>
        <w:t xml:space="preserve"> th str., Tegh, Syunik, Armenia, on February "</w:t>
      </w:r>
      <w:r w:rsidR="0061404F">
        <w:rPr>
          <w:rFonts w:ascii="GHEA Grapalat" w:eastAsia="Calibri" w:hAnsi="GHEA Grapalat"/>
          <w:lang w:val="en-US"/>
        </w:rPr>
        <w:t>1</w:t>
      </w:r>
      <w:r w:rsidR="000B0745">
        <w:rPr>
          <w:rFonts w:ascii="GHEA Grapalat" w:eastAsia="Calibri" w:hAnsi="GHEA Grapalat"/>
          <w:lang w:val="en-US"/>
        </w:rPr>
        <w:t>8</w:t>
      </w:r>
      <w:r w:rsidRPr="006A7DC4">
        <w:rPr>
          <w:rFonts w:ascii="GHEA Grapalat" w:eastAsia="Calibri" w:hAnsi="GHEA Grapalat"/>
          <w:lang w:val="en-US"/>
        </w:rPr>
        <w:t>" "202</w:t>
      </w:r>
      <w:r>
        <w:rPr>
          <w:rFonts w:ascii="GHEA Grapalat" w:eastAsia="Calibri" w:hAnsi="GHEA Grapalat"/>
          <w:lang w:val="en-US"/>
        </w:rPr>
        <w:t>5</w:t>
      </w:r>
      <w:r w:rsidRPr="006A7DC4">
        <w:rPr>
          <w:rFonts w:ascii="GHEA Grapalat" w:eastAsia="Calibri" w:hAnsi="GHEA Grapalat"/>
          <w:lang w:val="en-US"/>
        </w:rPr>
        <w:t>", at 12:00 pm.</w:t>
      </w:r>
    </w:p>
    <w:p w14:paraId="24BF1EEC"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53120EA9"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 xml:space="preserve">For receiving additional information concerning this notice, you may apply to </w:t>
      </w:r>
      <w:r>
        <w:rPr>
          <w:rFonts w:ascii="GHEA Grapalat" w:hAnsi="GHEA Grapalat"/>
          <w:u w:val="single"/>
          <w:lang w:val="en-AU"/>
        </w:rPr>
        <w:t>Ani Atanesyan</w:t>
      </w:r>
      <w:r w:rsidRPr="00381C3B">
        <w:rPr>
          <w:rFonts w:ascii="GHEA Grapalat" w:hAnsi="GHEA Grapalat"/>
          <w:lang w:val="en-AU"/>
        </w:rPr>
        <w:t xml:space="preserve">, </w:t>
      </w:r>
    </w:p>
    <w:p w14:paraId="76C95BCF" w14:textId="77777777" w:rsidR="006A7DC4" w:rsidRPr="00381C3B" w:rsidRDefault="006A7DC4" w:rsidP="006A7DC4">
      <w:pPr>
        <w:spacing w:line="276" w:lineRule="auto"/>
        <w:jc w:val="both"/>
        <w:rPr>
          <w:rFonts w:ascii="GHEA Grapalat" w:hAnsi="GHEA Grapalat"/>
          <w:vertAlign w:val="superscript"/>
          <w:lang w:val="en-AU"/>
        </w:rPr>
      </w:pPr>
      <w:r w:rsidRPr="00381C3B">
        <w:rPr>
          <w:rFonts w:ascii="GHEA Grapalat" w:hAnsi="GHEA Grapalat"/>
          <w:vertAlign w:val="superscript"/>
          <w:lang w:val="en-AU"/>
        </w:rPr>
        <w:t xml:space="preserve">                                                                                                                                                                                                   name, surname </w:t>
      </w:r>
    </w:p>
    <w:p w14:paraId="25D3FC0D" w14:textId="77777777" w:rsidR="006A7DC4" w:rsidRPr="00381C3B" w:rsidRDefault="006A7DC4" w:rsidP="006A7DC4">
      <w:pPr>
        <w:spacing w:line="276" w:lineRule="auto"/>
        <w:jc w:val="both"/>
        <w:rPr>
          <w:rFonts w:ascii="GHEA Grapalat" w:hAnsi="GHEA Grapalat"/>
          <w:lang w:val="en-AU"/>
        </w:rPr>
      </w:pPr>
      <w:r w:rsidRPr="00381C3B">
        <w:rPr>
          <w:rFonts w:ascii="GHEA Grapalat" w:hAnsi="GHEA Grapalat"/>
          <w:lang w:val="en-AU"/>
        </w:rPr>
        <w:t>Secretary of the Evaluation Commission</w:t>
      </w:r>
    </w:p>
    <w:p w14:paraId="50794F45" w14:textId="77777777" w:rsidR="006A7DC4" w:rsidRPr="00381C3B" w:rsidRDefault="006A7DC4" w:rsidP="006A7DC4">
      <w:pPr>
        <w:spacing w:line="276" w:lineRule="auto"/>
        <w:ind w:left="2694"/>
        <w:jc w:val="both"/>
        <w:rPr>
          <w:rFonts w:ascii="GHEA Grapalat" w:hAnsi="GHEA Grapalat"/>
          <w:lang w:val="en-AU"/>
        </w:rPr>
      </w:pPr>
    </w:p>
    <w:p w14:paraId="58E2EE05" w14:textId="77777777" w:rsidR="006A7DC4" w:rsidRPr="006A7DC4" w:rsidRDefault="006A7DC4" w:rsidP="006A7DC4">
      <w:pPr>
        <w:spacing w:line="360" w:lineRule="auto"/>
        <w:jc w:val="both"/>
        <w:rPr>
          <w:rFonts w:ascii="GHEA Grapalat" w:eastAsia="Calibri" w:hAnsi="GHEA Grapalat"/>
          <w:u w:val="single"/>
          <w:lang w:val="en-US"/>
        </w:rPr>
      </w:pPr>
      <w:r w:rsidRPr="006A7DC4">
        <w:rPr>
          <w:rFonts w:ascii="GHEA Grapalat" w:eastAsia="Calibri" w:hAnsi="GHEA Grapalat"/>
          <w:lang w:val="en-US"/>
        </w:rPr>
        <w:t xml:space="preserve">Telephone </w:t>
      </w:r>
      <w:r w:rsidRPr="006A7DC4">
        <w:rPr>
          <w:rFonts w:ascii="GHEA Grapalat" w:hAnsi="GHEA Grapalat"/>
          <w:u w:val="single"/>
          <w:lang w:val="en-US"/>
        </w:rPr>
        <w:t>094-73-54-05</w:t>
      </w:r>
    </w:p>
    <w:p w14:paraId="14D21B7F" w14:textId="77777777" w:rsidR="006A7DC4" w:rsidRPr="006A7DC4" w:rsidRDefault="006A7DC4" w:rsidP="006A7DC4">
      <w:pPr>
        <w:spacing w:line="360" w:lineRule="auto"/>
        <w:jc w:val="both"/>
        <w:rPr>
          <w:rFonts w:ascii="GHEA Grapalat" w:eastAsia="Calibri" w:hAnsi="GHEA Grapalat"/>
          <w:u w:val="single"/>
          <w:lang w:val="en-US"/>
        </w:rPr>
      </w:pPr>
      <w:r w:rsidRPr="006A7DC4">
        <w:rPr>
          <w:rFonts w:ascii="GHEA Grapalat" w:eastAsia="Calibri" w:hAnsi="GHEA Grapalat"/>
          <w:lang w:val="en-US"/>
        </w:rPr>
        <w:t xml:space="preserve">E-mail: </w:t>
      </w:r>
      <w:r w:rsidRPr="00AB165B">
        <w:rPr>
          <w:rFonts w:ascii="GHEA Grapalat" w:hAnsi="GHEA Grapalat"/>
          <w:szCs w:val="20"/>
          <w:u w:val="single"/>
          <w:lang w:val="af-ZA"/>
        </w:rPr>
        <w:t>aniatanesyan1998@mail.ru</w:t>
      </w:r>
    </w:p>
    <w:p w14:paraId="5B759D45" w14:textId="77777777" w:rsidR="006A7DC4" w:rsidRPr="0061404F" w:rsidRDefault="006A7DC4" w:rsidP="006A7DC4">
      <w:pPr>
        <w:spacing w:line="360" w:lineRule="auto"/>
        <w:rPr>
          <w:rFonts w:ascii="GHEA Grapalat" w:eastAsia="Calibri" w:hAnsi="GHEA Grapalat"/>
          <w:u w:val="single"/>
          <w:lang w:val="en-US"/>
        </w:rPr>
      </w:pPr>
      <w:r w:rsidRPr="0061404F">
        <w:rPr>
          <w:rFonts w:ascii="GHEA Grapalat" w:eastAsia="Calibri" w:hAnsi="GHEA Grapalat"/>
          <w:lang w:val="en-US"/>
        </w:rPr>
        <w:t xml:space="preserve">Contracting authority  </w:t>
      </w:r>
      <w:r w:rsidRPr="0061404F">
        <w:rPr>
          <w:rFonts w:ascii="GHEA Grapalat" w:eastAsia="Calibri" w:hAnsi="GHEA Grapalat"/>
          <w:u w:val="single"/>
          <w:lang w:val="en-US"/>
        </w:rPr>
        <w:t>Tegh Municipality</w:t>
      </w:r>
    </w:p>
    <w:p w14:paraId="4A1F3A81" w14:textId="77777777" w:rsidR="006A7DC4" w:rsidRPr="0061404F" w:rsidRDefault="006A7DC4" w:rsidP="006A7DC4">
      <w:pPr>
        <w:spacing w:line="360" w:lineRule="auto"/>
        <w:rPr>
          <w:rFonts w:ascii="GHEA Grapalat" w:eastAsia="Calibri" w:hAnsi="GHEA Grapalat"/>
          <w:u w:val="single"/>
          <w:lang w:val="en-US"/>
        </w:rPr>
      </w:pPr>
      <w:r w:rsidRPr="0061404F">
        <w:rPr>
          <w:rFonts w:ascii="GHEA Grapalat" w:eastAsia="Calibri" w:hAnsi="GHEA Grapalat"/>
          <w:lang w:val="en-US"/>
        </w:rPr>
        <w:t xml:space="preserve">                                    </w:t>
      </w:r>
      <w:r w:rsidRPr="0061404F">
        <w:rPr>
          <w:rFonts w:ascii="GHEA Grapalat" w:eastAsia="Calibri" w:hAnsi="GHEA Grapalat"/>
          <w:sz w:val="16"/>
          <w:lang w:val="en-US"/>
        </w:rPr>
        <w:t xml:space="preserve">      name</w:t>
      </w:r>
    </w:p>
    <w:p w14:paraId="6DB1A2DD" w14:textId="73C0D175"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7306C7D" w14:textId="7DA7FD82"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0B559DE" w14:textId="7B651209"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6F71E857" w14:textId="56CE12DA"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AB62716" w14:textId="6D0C5DA7"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0E71D113" w14:textId="508843D8"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69F8B57" w14:textId="2F00ED33"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5198903F" w14:textId="57EBAAA8"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06FEE2A6" w14:textId="42440C1E"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791B76F" w14:textId="600AB75C"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62936FD" w14:textId="7A5B4CFC"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BA554E3" w14:textId="473C101D"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664308BE" w14:textId="675F69BE"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52688F9D" w14:textId="5624570B"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B2C3057" w14:textId="4E9CDC78"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2C2BC7C" w14:textId="0210B797"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565FD493" w14:textId="4F3654A9"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25AB14E" w14:textId="5C1F74D1"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DD1529D" w14:textId="788E0BDB"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C69CD03" w14:textId="5EAFAAE8"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43C636C" w14:textId="186030F0"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D4221EF" w14:textId="3A9595F6"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7A6D31D" w14:textId="0C1CB85C"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4D94B62" w14:textId="65E911E1"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95FDE6C" w14:textId="091DC269"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55B7DE88" w14:textId="048E6FD5"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6764FF57" w14:textId="649BCAAA"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7BAC5B5" w14:textId="37AFDC2F"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09EC931" w14:textId="0BCDA052"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6A8C32C4" w14:textId="033836B0"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E96A86D" w14:textId="090FACC9"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9644248" w14:textId="4EE8B45B"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505BF940" w14:textId="45579E35"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4D5D2D92" w14:textId="7AE0E725"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21108123" w14:textId="2E5488BE"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C0EB16B" w14:textId="74989839"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1D14A6E3" w14:textId="29B5A407"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38627669" w14:textId="685A92E1"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75C19EF2" w14:textId="1E73F72B"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61DE015D" w14:textId="77777777" w:rsidR="006A7DC4" w:rsidRPr="0061404F" w:rsidRDefault="006A7DC4" w:rsidP="00F75A08">
      <w:pPr>
        <w:pStyle w:val="a3"/>
        <w:widowControl w:val="0"/>
        <w:spacing w:line="240" w:lineRule="auto"/>
        <w:ind w:firstLine="567"/>
        <w:rPr>
          <w:rFonts w:ascii="GHEA Grapalat" w:hAnsi="GHEA Grapalat"/>
          <w:i w:val="0"/>
          <w:sz w:val="16"/>
          <w:szCs w:val="16"/>
          <w:lang w:val="en-US"/>
        </w:rPr>
      </w:pPr>
    </w:p>
    <w:p w14:paraId="049C0BD6" w14:textId="77777777" w:rsidR="00F75A08" w:rsidRPr="0061404F" w:rsidRDefault="00F75A08" w:rsidP="00F75A08">
      <w:pPr>
        <w:pStyle w:val="aa"/>
        <w:widowControl w:val="0"/>
        <w:spacing w:after="0"/>
        <w:ind w:firstLine="567"/>
        <w:jc w:val="right"/>
        <w:rPr>
          <w:rFonts w:ascii="GHEA Grapalat" w:hAnsi="GHEA Grapalat" w:cs="Sylfaen"/>
          <w:i/>
          <w:sz w:val="20"/>
          <w:szCs w:val="20"/>
          <w:lang w:val="en-US"/>
        </w:rPr>
      </w:pPr>
      <w:r w:rsidRPr="00170CAE">
        <w:rPr>
          <w:rFonts w:ascii="GHEA Grapalat" w:hAnsi="GHEA Grapalat"/>
          <w:i/>
          <w:sz w:val="20"/>
          <w:szCs w:val="20"/>
        </w:rPr>
        <w:lastRenderedPageBreak/>
        <w:t>Утверждено</w:t>
      </w:r>
    </w:p>
    <w:p w14:paraId="049C0BD7" w14:textId="0773E222" w:rsidR="00096865" w:rsidRPr="00C457EE" w:rsidRDefault="00F75A08" w:rsidP="00F75A08">
      <w:pPr>
        <w:pStyle w:val="aa"/>
        <w:widowControl w:val="0"/>
        <w:spacing w:after="0"/>
        <w:ind w:firstLine="567"/>
        <w:jc w:val="right"/>
        <w:rPr>
          <w:rFonts w:ascii="GHEA Grapalat" w:hAnsi="GHEA Grapalat"/>
          <w:i/>
          <w:sz w:val="20"/>
          <w:szCs w:val="20"/>
        </w:rPr>
      </w:pPr>
      <w:r w:rsidRPr="00170CAE">
        <w:rPr>
          <w:rFonts w:ascii="GHEA Grapalat" w:hAnsi="GHEA Grapalat"/>
          <w:sz w:val="20"/>
          <w:szCs w:val="20"/>
        </w:rPr>
        <w:t xml:space="preserve">Решением Оценочной комиссии </w:t>
      </w:r>
      <w:r>
        <w:rPr>
          <w:rFonts w:ascii="GHEA Grapalat" w:hAnsi="GHEA Grapalat"/>
          <w:sz w:val="20"/>
          <w:szCs w:val="20"/>
        </w:rPr>
        <w:t>запрос котировки</w:t>
      </w:r>
      <w:r w:rsidRPr="00170CAE">
        <w:rPr>
          <w:rFonts w:ascii="GHEA Grapalat" w:hAnsi="GHEA Grapalat" w:cs="Sylfaen"/>
          <w:i/>
          <w:sz w:val="20"/>
          <w:szCs w:val="20"/>
        </w:rPr>
        <w:br/>
      </w:r>
      <w:r w:rsidRPr="00170CAE">
        <w:rPr>
          <w:rFonts w:ascii="GHEA Grapalat" w:hAnsi="GHEA Grapalat"/>
          <w:i/>
          <w:sz w:val="20"/>
          <w:szCs w:val="20"/>
        </w:rPr>
        <w:t xml:space="preserve">под кодом </w:t>
      </w:r>
      <w:r w:rsidR="000B0745">
        <w:rPr>
          <w:rFonts w:ascii="GHEA Grapalat" w:hAnsi="GHEA Grapalat"/>
          <w:i/>
          <w:sz w:val="20"/>
          <w:szCs w:val="20"/>
        </w:rPr>
        <w:t>ՍՄ-ՏՀ-ԳՀԱՊՁԲ-25/10</w:t>
      </w:r>
      <w:r w:rsidRPr="00170CAE">
        <w:rPr>
          <w:rFonts w:ascii="GHEA Grapalat" w:hAnsi="GHEA Grapalat" w:cs="Times Armenian"/>
          <w:i/>
          <w:sz w:val="20"/>
          <w:szCs w:val="20"/>
        </w:rPr>
        <w:br/>
      </w:r>
      <w:r w:rsidRPr="00170CAE">
        <w:rPr>
          <w:rFonts w:ascii="GHEA Grapalat" w:hAnsi="GHEA Grapalat"/>
          <w:i/>
          <w:sz w:val="20"/>
          <w:szCs w:val="20"/>
        </w:rPr>
        <w:t xml:space="preserve">№ </w:t>
      </w:r>
      <w:r w:rsidRPr="00170CAE">
        <w:rPr>
          <w:rFonts w:ascii="GHEA Grapalat" w:hAnsi="GHEA Grapalat"/>
          <w:i/>
          <w:sz w:val="20"/>
          <w:szCs w:val="20"/>
          <w:lang w:val="hy-AM"/>
        </w:rPr>
        <w:t>1</w:t>
      </w:r>
      <w:r w:rsidRPr="00170CAE">
        <w:rPr>
          <w:rFonts w:ascii="GHEA Grapalat" w:hAnsi="GHEA Grapalat"/>
          <w:i/>
          <w:sz w:val="20"/>
          <w:szCs w:val="20"/>
        </w:rPr>
        <w:t xml:space="preserve"> от </w:t>
      </w:r>
      <w:r w:rsidR="000B0745" w:rsidRPr="000B0745">
        <w:rPr>
          <w:rFonts w:ascii="GHEA Grapalat" w:hAnsi="GHEA Grapalat"/>
          <w:i/>
          <w:sz w:val="20"/>
          <w:szCs w:val="20"/>
        </w:rPr>
        <w:t>12</w:t>
      </w:r>
      <w:r w:rsidR="00E91089">
        <w:rPr>
          <w:rFonts w:ascii="GHEA Grapalat" w:hAnsi="GHEA Grapalat"/>
          <w:i/>
          <w:sz w:val="20"/>
          <w:szCs w:val="20"/>
        </w:rPr>
        <w:t xml:space="preserve"> </w:t>
      </w:r>
      <w:r w:rsidR="0061404F">
        <w:rPr>
          <w:rFonts w:ascii="GHEA Grapalat" w:hAnsi="GHEA Grapalat"/>
          <w:i/>
          <w:sz w:val="20"/>
          <w:szCs w:val="20"/>
        </w:rPr>
        <w:t>0</w:t>
      </w:r>
      <w:r w:rsidR="0061404F" w:rsidRPr="0061404F">
        <w:rPr>
          <w:rFonts w:ascii="GHEA Grapalat" w:hAnsi="GHEA Grapalat"/>
          <w:i/>
          <w:sz w:val="20"/>
          <w:szCs w:val="20"/>
        </w:rPr>
        <w:t>2</w:t>
      </w:r>
      <w:r w:rsidRPr="00170CAE">
        <w:rPr>
          <w:rFonts w:ascii="GHEA Grapalat" w:hAnsi="GHEA Grapalat"/>
          <w:i/>
          <w:sz w:val="20"/>
          <w:szCs w:val="20"/>
        </w:rPr>
        <w:t xml:space="preserve"> 20</w:t>
      </w:r>
      <w:r w:rsidRPr="00170CAE">
        <w:rPr>
          <w:rFonts w:ascii="GHEA Grapalat" w:hAnsi="GHEA Grapalat"/>
          <w:i/>
          <w:sz w:val="20"/>
          <w:szCs w:val="20"/>
          <w:lang w:val="hy-AM"/>
        </w:rPr>
        <w:t>2</w:t>
      </w:r>
      <w:r w:rsidR="007459B9">
        <w:rPr>
          <w:rFonts w:ascii="GHEA Grapalat" w:hAnsi="GHEA Grapalat"/>
          <w:i/>
          <w:sz w:val="20"/>
          <w:szCs w:val="20"/>
        </w:rPr>
        <w:t>5</w:t>
      </w:r>
      <w:r w:rsidRPr="00170CAE">
        <w:rPr>
          <w:rFonts w:ascii="GHEA Grapalat" w:hAnsi="GHEA Grapalat"/>
          <w:i/>
          <w:sz w:val="20"/>
          <w:szCs w:val="20"/>
        </w:rPr>
        <w:t>г.</w:t>
      </w:r>
    </w:p>
    <w:p w14:paraId="049C0BD8" w14:textId="77777777" w:rsidR="00096865" w:rsidRPr="00C457EE" w:rsidRDefault="00096865" w:rsidP="00C457EE">
      <w:pPr>
        <w:pStyle w:val="aa"/>
        <w:widowControl w:val="0"/>
        <w:spacing w:after="0"/>
        <w:ind w:right="-7" w:firstLine="567"/>
        <w:jc w:val="center"/>
        <w:rPr>
          <w:rFonts w:ascii="GHEA Grapalat" w:hAnsi="GHEA Grapalat"/>
          <w:sz w:val="20"/>
          <w:szCs w:val="20"/>
        </w:rPr>
      </w:pPr>
    </w:p>
    <w:p w14:paraId="049C0BD9" w14:textId="77777777" w:rsidR="00096865" w:rsidRPr="00C457EE" w:rsidRDefault="00096865" w:rsidP="00C457EE">
      <w:pPr>
        <w:pStyle w:val="aa"/>
        <w:widowControl w:val="0"/>
        <w:spacing w:after="0"/>
        <w:ind w:right="-7" w:firstLine="567"/>
        <w:jc w:val="center"/>
        <w:rPr>
          <w:rFonts w:ascii="GHEA Grapalat" w:hAnsi="GHEA Grapalat"/>
          <w:sz w:val="20"/>
          <w:szCs w:val="20"/>
        </w:rPr>
      </w:pPr>
    </w:p>
    <w:p w14:paraId="049C0BDA" w14:textId="77777777" w:rsidR="00F75A08" w:rsidRDefault="00F75A08" w:rsidP="00F75A08">
      <w:pPr>
        <w:pStyle w:val="aa"/>
        <w:widowControl w:val="0"/>
        <w:spacing w:after="0"/>
        <w:ind w:right="-7" w:firstLine="567"/>
        <w:jc w:val="center"/>
        <w:rPr>
          <w:rFonts w:ascii="GHEA Grapalat" w:hAnsi="GHEA Grapalat"/>
          <w:i/>
        </w:rPr>
      </w:pPr>
    </w:p>
    <w:p w14:paraId="049C0BDB" w14:textId="77777777" w:rsidR="00F75A08" w:rsidRDefault="00F75A08" w:rsidP="00F75A08">
      <w:pPr>
        <w:pStyle w:val="aa"/>
        <w:widowControl w:val="0"/>
        <w:spacing w:after="0"/>
        <w:ind w:right="-7" w:firstLine="567"/>
        <w:jc w:val="center"/>
        <w:rPr>
          <w:rFonts w:ascii="GHEA Grapalat" w:hAnsi="GHEA Grapalat"/>
          <w:i/>
        </w:rPr>
      </w:pPr>
    </w:p>
    <w:p w14:paraId="049C0BDC" w14:textId="77777777" w:rsidR="00F75A08" w:rsidRDefault="00F75A08" w:rsidP="00F75A08">
      <w:pPr>
        <w:pStyle w:val="aa"/>
        <w:widowControl w:val="0"/>
        <w:spacing w:after="0"/>
        <w:ind w:right="-7" w:firstLine="567"/>
        <w:jc w:val="center"/>
        <w:rPr>
          <w:rFonts w:ascii="GHEA Grapalat" w:hAnsi="GHEA Grapalat"/>
          <w:i/>
        </w:rPr>
      </w:pPr>
    </w:p>
    <w:p w14:paraId="049C0BDD" w14:textId="77777777" w:rsidR="00F75A08" w:rsidRDefault="00F75A08" w:rsidP="00F75A08">
      <w:pPr>
        <w:pStyle w:val="aa"/>
        <w:widowControl w:val="0"/>
        <w:spacing w:after="0"/>
        <w:ind w:right="-7" w:firstLine="567"/>
        <w:jc w:val="center"/>
        <w:rPr>
          <w:rFonts w:ascii="GHEA Grapalat" w:hAnsi="GHEA Grapalat"/>
          <w:i/>
        </w:rPr>
      </w:pPr>
    </w:p>
    <w:p w14:paraId="049C0BDE" w14:textId="055A6412" w:rsidR="00F75A08" w:rsidRPr="00170CAE" w:rsidRDefault="002E7710" w:rsidP="00F75A08">
      <w:pPr>
        <w:pStyle w:val="aa"/>
        <w:widowControl w:val="0"/>
        <w:spacing w:after="0"/>
        <w:ind w:right="-7" w:firstLine="567"/>
        <w:jc w:val="center"/>
        <w:rPr>
          <w:rFonts w:ascii="GHEA Grapalat" w:hAnsi="GHEA Grapalat"/>
          <w:sz w:val="20"/>
          <w:szCs w:val="20"/>
        </w:rPr>
      </w:pPr>
      <w:r>
        <w:rPr>
          <w:rFonts w:ascii="GHEA Grapalat" w:hAnsi="GHEA Grapalat"/>
          <w:i/>
        </w:rPr>
        <w:t>МУНИЦИПАЛИТЕТ ТЕХА</w:t>
      </w:r>
    </w:p>
    <w:p w14:paraId="049C0BDF"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0"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1"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2"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r w:rsidRPr="00170CAE">
        <w:rPr>
          <w:rFonts w:ascii="GHEA Grapalat" w:hAnsi="GHEA Grapalat"/>
          <w:sz w:val="20"/>
          <w:szCs w:val="20"/>
        </w:rPr>
        <w:t>ПРИГЛАШЕНИЕ</w:t>
      </w:r>
    </w:p>
    <w:p w14:paraId="049C0BE3"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p>
    <w:p w14:paraId="049C0BE4"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p>
    <w:p w14:paraId="049C0BE5" w14:textId="3F1C8417" w:rsidR="00096865" w:rsidRPr="00C457EE" w:rsidRDefault="00F75A08" w:rsidP="00F75A08">
      <w:pPr>
        <w:pStyle w:val="aa"/>
        <w:widowControl w:val="0"/>
        <w:spacing w:after="0"/>
        <w:ind w:right="-7"/>
        <w:jc w:val="center"/>
        <w:rPr>
          <w:rFonts w:ascii="GHEA Grapalat" w:hAnsi="GHEA Grapalat"/>
          <w:sz w:val="20"/>
          <w:szCs w:val="20"/>
        </w:rPr>
      </w:pPr>
      <w:r w:rsidRPr="00170CAE">
        <w:rPr>
          <w:rFonts w:ascii="GHEA Grapalat" w:hAnsi="GHEA Grapalat"/>
          <w:sz w:val="20"/>
          <w:szCs w:val="20"/>
        </w:rPr>
        <w:t xml:space="preserve">НА </w:t>
      </w:r>
      <w:r>
        <w:rPr>
          <w:rFonts w:ascii="GHEA Grapalat" w:hAnsi="GHEA Grapalat"/>
          <w:sz w:val="20"/>
          <w:szCs w:val="20"/>
        </w:rPr>
        <w:t>ЗАПРОС КОТИРОВКИ</w:t>
      </w:r>
      <w:r w:rsidRPr="00170CAE">
        <w:rPr>
          <w:rFonts w:ascii="GHEA Grapalat" w:hAnsi="GHEA Grapalat"/>
          <w:sz w:val="20"/>
          <w:szCs w:val="20"/>
        </w:rPr>
        <w:t>, ОБЪЯВЛЕННЫЙ С ЦЕЛЬЮ ПРИОБРЕТЕНИЯ "</w:t>
      </w:r>
      <w:r w:rsidRPr="00170CAE">
        <w:rPr>
          <w:rFonts w:ascii="GHEA Grapalat" w:hAnsi="GHEA Grapalat"/>
        </w:rPr>
        <w:t xml:space="preserve"> </w:t>
      </w:r>
      <w:r w:rsidR="0061404F">
        <w:rPr>
          <w:rFonts w:ascii="GHEA Grapalat" w:hAnsi="GHEA Grapalat"/>
          <w:sz w:val="20"/>
          <w:szCs w:val="20"/>
        </w:rPr>
        <w:t xml:space="preserve">СЖАТОГО ПРИРОДНОГО ГАЗА </w:t>
      </w:r>
      <w:r w:rsidRPr="00170CAE">
        <w:rPr>
          <w:rFonts w:ascii="GHEA Grapalat" w:hAnsi="GHEA Grapalat"/>
          <w:sz w:val="20"/>
          <w:szCs w:val="20"/>
        </w:rPr>
        <w:t xml:space="preserve">" ДЛЯ НУЖД  </w:t>
      </w:r>
      <w:r w:rsidR="002E7710">
        <w:rPr>
          <w:rFonts w:ascii="GHEA Grapalat" w:hAnsi="GHEA Grapalat"/>
          <w:i/>
          <w:sz w:val="20"/>
          <w:szCs w:val="20"/>
        </w:rPr>
        <w:t>МУНИЦИПАЛИТЕТ ТЕХА</w:t>
      </w:r>
    </w:p>
    <w:p w14:paraId="049C0BE6" w14:textId="77777777" w:rsidR="00CE0D95" w:rsidRPr="00C457EE" w:rsidRDefault="00CE0D95" w:rsidP="00C457EE">
      <w:pPr>
        <w:pStyle w:val="aa"/>
        <w:widowControl w:val="0"/>
        <w:spacing w:after="0"/>
        <w:ind w:right="-7" w:firstLine="567"/>
        <w:jc w:val="center"/>
        <w:rPr>
          <w:rFonts w:ascii="GHEA Grapalat" w:hAnsi="GHEA Grapalat"/>
          <w:sz w:val="20"/>
          <w:szCs w:val="20"/>
        </w:rPr>
      </w:pPr>
    </w:p>
    <w:p w14:paraId="049C0BE7" w14:textId="77777777" w:rsidR="00CE0D95" w:rsidRPr="00C457EE" w:rsidRDefault="00CE0D95" w:rsidP="00C457EE">
      <w:pPr>
        <w:pStyle w:val="aa"/>
        <w:widowControl w:val="0"/>
        <w:spacing w:after="0"/>
        <w:ind w:right="-7" w:firstLine="567"/>
        <w:jc w:val="center"/>
        <w:rPr>
          <w:rFonts w:ascii="GHEA Grapalat" w:hAnsi="GHEA Grapalat"/>
          <w:sz w:val="20"/>
          <w:szCs w:val="20"/>
        </w:rPr>
      </w:pPr>
    </w:p>
    <w:p w14:paraId="049C0BE8" w14:textId="77777777" w:rsidR="001A43A4" w:rsidRPr="00C457EE" w:rsidRDefault="00096865" w:rsidP="00F75A08">
      <w:pPr>
        <w:rPr>
          <w:rFonts w:ascii="GHEA Grapalat" w:hAnsi="GHEA Grapalat" w:cs="Sylfaen"/>
          <w:i/>
          <w:sz w:val="20"/>
          <w:szCs w:val="20"/>
        </w:rPr>
      </w:pPr>
      <w:r w:rsidRPr="00C457EE">
        <w:rPr>
          <w:rFonts w:ascii="GHEA Grapalat" w:hAnsi="GHEA Grapalat"/>
          <w:i/>
          <w:sz w:val="20"/>
          <w:szCs w:val="20"/>
        </w:rPr>
        <w:t>Уважаемый участник, прежде чем составить и подать заявку просим Вас</w:t>
      </w:r>
      <w:r w:rsidR="001D209D" w:rsidRPr="00C457EE">
        <w:rPr>
          <w:rFonts w:ascii="Courier New" w:hAnsi="Courier New" w:cs="Courier New"/>
          <w:i/>
          <w:sz w:val="20"/>
          <w:szCs w:val="20"/>
          <w:lang w:val="en-US"/>
        </w:rPr>
        <w:t> </w:t>
      </w:r>
      <w:r w:rsidRPr="00C457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49C0BE9" w14:textId="77777777" w:rsidR="00984BDB" w:rsidRPr="00C457EE" w:rsidRDefault="00984BDB" w:rsidP="00C457EE">
      <w:pPr>
        <w:widowControl w:val="0"/>
        <w:ind w:firstLine="567"/>
        <w:jc w:val="both"/>
        <w:rPr>
          <w:rFonts w:ascii="GHEA Grapalat" w:hAnsi="GHEA Grapalat"/>
          <w:i/>
          <w:sz w:val="20"/>
          <w:szCs w:val="20"/>
        </w:rPr>
      </w:pPr>
    </w:p>
    <w:p w14:paraId="049C0BEA" w14:textId="77777777" w:rsidR="00160AE4" w:rsidRPr="00C457EE" w:rsidRDefault="00994A77" w:rsidP="00C457EE">
      <w:pPr>
        <w:widowControl w:val="0"/>
        <w:ind w:firstLine="567"/>
        <w:jc w:val="center"/>
        <w:rPr>
          <w:rFonts w:ascii="GHEA Grapalat" w:hAnsi="GHEA Grapalat" w:cs="Sylfaen"/>
          <w:b/>
          <w:sz w:val="20"/>
          <w:szCs w:val="20"/>
        </w:rPr>
      </w:pPr>
      <w:r w:rsidRPr="00C457EE">
        <w:rPr>
          <w:rFonts w:ascii="GHEA Grapalat" w:hAnsi="GHEA Grapalat"/>
          <w:sz w:val="20"/>
          <w:szCs w:val="20"/>
        </w:rPr>
        <w:br w:type="page"/>
      </w:r>
    </w:p>
    <w:p w14:paraId="049C0BEB" w14:textId="77777777" w:rsidR="00160AE4" w:rsidRPr="00C457EE" w:rsidRDefault="00160AE4" w:rsidP="00C457EE">
      <w:pPr>
        <w:widowControl w:val="0"/>
        <w:jc w:val="center"/>
        <w:rPr>
          <w:rFonts w:ascii="GHEA Grapalat" w:hAnsi="GHEA Grapalat"/>
          <w:b/>
          <w:sz w:val="20"/>
          <w:szCs w:val="20"/>
        </w:rPr>
      </w:pPr>
      <w:r w:rsidRPr="00C457EE">
        <w:rPr>
          <w:rFonts w:ascii="GHEA Grapalat" w:hAnsi="GHEA Grapalat"/>
          <w:b/>
          <w:sz w:val="20"/>
          <w:szCs w:val="20"/>
        </w:rPr>
        <w:lastRenderedPageBreak/>
        <w:t>СОДЕРЖАНИЕ</w:t>
      </w:r>
    </w:p>
    <w:p w14:paraId="049C0BEC" w14:textId="77777777" w:rsidR="00160AE4" w:rsidRPr="00C457EE" w:rsidRDefault="00160AE4" w:rsidP="00C457EE">
      <w:pPr>
        <w:widowControl w:val="0"/>
        <w:ind w:firstLine="567"/>
        <w:jc w:val="center"/>
        <w:rPr>
          <w:rFonts w:ascii="GHEA Grapalat" w:hAnsi="GHEA Grapalat"/>
          <w:i/>
          <w:sz w:val="20"/>
          <w:szCs w:val="20"/>
        </w:rPr>
      </w:pPr>
    </w:p>
    <w:p w14:paraId="049C0BED" w14:textId="6AE3C479" w:rsidR="00096865" w:rsidRPr="00C457EE" w:rsidRDefault="0061404F" w:rsidP="00C457EE">
      <w:pPr>
        <w:widowControl w:val="0"/>
        <w:jc w:val="center"/>
        <w:rPr>
          <w:rFonts w:ascii="GHEA Grapalat" w:hAnsi="GHEA Grapalat"/>
          <w:i/>
          <w:sz w:val="20"/>
          <w:szCs w:val="20"/>
        </w:rPr>
      </w:pPr>
      <w:r w:rsidRPr="0061404F">
        <w:rPr>
          <w:rFonts w:ascii="GHEA Grapalat" w:hAnsi="GHEA Grapalat"/>
          <w:sz w:val="20"/>
          <w:szCs w:val="20"/>
        </w:rPr>
        <w:t>СЖАТЫЙ ПРИРОДНЫЙ ГАЗ</w:t>
      </w:r>
      <w:r>
        <w:rPr>
          <w:rFonts w:ascii="GHEA Grapalat" w:hAnsi="GHEA Grapalat"/>
          <w:sz w:val="20"/>
          <w:szCs w:val="20"/>
        </w:rPr>
        <w:t xml:space="preserve"> </w:t>
      </w:r>
      <w:r w:rsidR="00F75A08" w:rsidRPr="00170CAE">
        <w:rPr>
          <w:rFonts w:ascii="GHEA Grapalat" w:hAnsi="GHEA Grapalat"/>
          <w:b/>
          <w:sz w:val="20"/>
          <w:szCs w:val="20"/>
        </w:rPr>
        <w:t>ДЛЯ НУЖД</w:t>
      </w:r>
      <w:r w:rsidR="00F75A08" w:rsidRPr="00170CAE">
        <w:rPr>
          <w:rFonts w:ascii="GHEA Grapalat" w:hAnsi="GHEA Grapalat"/>
          <w:sz w:val="20"/>
          <w:szCs w:val="20"/>
        </w:rPr>
        <w:t xml:space="preserve"> </w:t>
      </w:r>
      <w:r w:rsidR="002E7710">
        <w:rPr>
          <w:rFonts w:ascii="GHEA Grapalat" w:hAnsi="GHEA Grapalat"/>
          <w:i/>
          <w:sz w:val="20"/>
          <w:szCs w:val="20"/>
        </w:rPr>
        <w:t>МУНИЦИПАЛИТЕТ ТЕХА</w:t>
      </w:r>
      <w:r w:rsidR="002E7710" w:rsidRPr="00170CAE">
        <w:rPr>
          <w:rFonts w:ascii="GHEA Grapalat" w:hAnsi="GHEA Grapalat"/>
          <w:i/>
          <w:sz w:val="20"/>
          <w:szCs w:val="20"/>
        </w:rPr>
        <w:t xml:space="preserve"> </w:t>
      </w:r>
      <w:r w:rsidR="00F75A08" w:rsidRPr="00170CAE">
        <w:rPr>
          <w:rFonts w:ascii="GHEA Grapalat" w:hAnsi="GHEA Grapalat"/>
          <w:b/>
          <w:sz w:val="20"/>
          <w:szCs w:val="20"/>
        </w:rPr>
        <w:t xml:space="preserve">ПРИГЛАШЕНИЯ НА </w:t>
      </w:r>
      <w:r w:rsidR="00F75A08">
        <w:rPr>
          <w:rFonts w:ascii="GHEA Grapalat" w:hAnsi="GHEA Grapalat"/>
          <w:sz w:val="20"/>
          <w:szCs w:val="20"/>
        </w:rPr>
        <w:t>ЗАПРОС КОТИРОВКИ</w:t>
      </w:r>
      <w:r w:rsidR="00F75A08" w:rsidRPr="00170CAE">
        <w:rPr>
          <w:rFonts w:ascii="GHEA Grapalat" w:hAnsi="GHEA Grapalat"/>
          <w:b/>
          <w:sz w:val="20"/>
          <w:szCs w:val="20"/>
        </w:rPr>
        <w:t>, ОБЪЯВЛЕННЫЙ С ЦЕЛЬЮ ПРИОБРЕТЕНИЯ</w:t>
      </w:r>
      <w:r>
        <w:rPr>
          <w:rFonts w:ascii="GHEA Grapalat" w:hAnsi="GHEA Grapalat"/>
          <w:b/>
          <w:sz w:val="20"/>
          <w:szCs w:val="20"/>
        </w:rPr>
        <w:t xml:space="preserve"> </w:t>
      </w:r>
    </w:p>
    <w:p w14:paraId="049C0BEE" w14:textId="77777777" w:rsidR="00C67E80" w:rsidRPr="00C457EE" w:rsidRDefault="00C67E80" w:rsidP="00C457EE">
      <w:pPr>
        <w:widowControl w:val="0"/>
        <w:jc w:val="center"/>
        <w:rPr>
          <w:rFonts w:ascii="GHEA Grapalat" w:hAnsi="GHEA Grapalat" w:cs="Sylfaen"/>
          <w:b/>
          <w:sz w:val="20"/>
          <w:szCs w:val="20"/>
        </w:rPr>
      </w:pPr>
    </w:p>
    <w:p w14:paraId="049C0BEF"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t>ЧАСТЬ I.</w:t>
      </w:r>
    </w:p>
    <w:p w14:paraId="049C0BF0" w14:textId="77777777" w:rsidR="002E069D" w:rsidRPr="00C457EE" w:rsidRDefault="002E069D" w:rsidP="00C457EE">
      <w:pPr>
        <w:widowControl w:val="0"/>
        <w:jc w:val="center"/>
        <w:rPr>
          <w:rFonts w:ascii="GHEA Grapalat" w:hAnsi="GHEA Grapalat"/>
          <w:sz w:val="20"/>
          <w:szCs w:val="20"/>
        </w:rPr>
      </w:pPr>
    </w:p>
    <w:p w14:paraId="049C0BF1"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w:t>
      </w:r>
      <w:r w:rsidR="005C1BF7" w:rsidRPr="00C457EE">
        <w:rPr>
          <w:rFonts w:ascii="GHEA Grapalat" w:hAnsi="GHEA Grapalat"/>
          <w:sz w:val="20"/>
          <w:szCs w:val="20"/>
        </w:rPr>
        <w:tab/>
      </w:r>
      <w:r w:rsidR="00543BAE" w:rsidRPr="00C457EE">
        <w:rPr>
          <w:rFonts w:ascii="GHEA Grapalat" w:hAnsi="GHEA Grapalat"/>
          <w:sz w:val="20"/>
          <w:szCs w:val="20"/>
        </w:rPr>
        <w:t>Характеристика предмета закупки</w:t>
      </w:r>
      <w:r w:rsidRPr="00C457EE">
        <w:rPr>
          <w:rFonts w:ascii="GHEA Grapalat" w:hAnsi="GHEA Grapalat"/>
          <w:sz w:val="20"/>
          <w:szCs w:val="20"/>
        </w:rPr>
        <w:t xml:space="preserve"> </w:t>
      </w:r>
    </w:p>
    <w:p w14:paraId="049C0BF2"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2.</w:t>
      </w:r>
      <w:r w:rsidR="005D191A" w:rsidRPr="00C457EE">
        <w:rPr>
          <w:rFonts w:ascii="GHEA Grapalat" w:hAnsi="GHEA Grapalat"/>
          <w:sz w:val="20"/>
          <w:szCs w:val="20"/>
        </w:rPr>
        <w:tab/>
      </w:r>
      <w:r w:rsidRPr="00C457EE">
        <w:rPr>
          <w:rFonts w:ascii="GHEA Grapalat" w:hAnsi="GHEA Grapalat"/>
          <w:sz w:val="20"/>
          <w:szCs w:val="20"/>
        </w:rPr>
        <w:t>Требования к праву участника на участие</w:t>
      </w:r>
      <w:r w:rsidR="00543BAE" w:rsidRPr="00C457EE">
        <w:rPr>
          <w:rFonts w:ascii="GHEA Grapalat" w:hAnsi="GHEA Grapalat"/>
          <w:sz w:val="20"/>
          <w:szCs w:val="20"/>
        </w:rPr>
        <w:t xml:space="preserve"> и порядок их оценки</w:t>
      </w:r>
      <w:r w:rsidR="003D0E3C" w:rsidRPr="00C457EE">
        <w:rPr>
          <w:rFonts w:ascii="GHEA Grapalat" w:hAnsi="GHEA Grapalat"/>
          <w:sz w:val="20"/>
          <w:szCs w:val="20"/>
        </w:rPr>
        <w:t>, в случае признания отобранным участником-условия представления обеспечения квалификации.</w:t>
      </w:r>
    </w:p>
    <w:p w14:paraId="049C0BF3"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3.</w:t>
      </w:r>
      <w:r w:rsidR="005D191A" w:rsidRPr="00C457EE">
        <w:rPr>
          <w:rFonts w:ascii="GHEA Grapalat" w:hAnsi="GHEA Grapalat"/>
          <w:sz w:val="20"/>
          <w:szCs w:val="20"/>
        </w:rPr>
        <w:tab/>
      </w:r>
      <w:r w:rsidRPr="00C457EE">
        <w:rPr>
          <w:rFonts w:ascii="GHEA Grapalat" w:hAnsi="GHEA Grapalat"/>
          <w:sz w:val="20"/>
          <w:szCs w:val="20"/>
        </w:rPr>
        <w:t>Разъяснение приглашения и порядок вне</w:t>
      </w:r>
      <w:r w:rsidR="00543BAE" w:rsidRPr="00C457EE">
        <w:rPr>
          <w:rFonts w:ascii="GHEA Grapalat" w:hAnsi="GHEA Grapalat"/>
          <w:sz w:val="20"/>
          <w:szCs w:val="20"/>
        </w:rPr>
        <w:t>сения изменения в приглашение</w:t>
      </w:r>
    </w:p>
    <w:p w14:paraId="049C0BF4" w14:textId="77777777" w:rsidR="00087A30" w:rsidRPr="00C457EE" w:rsidRDefault="00096865" w:rsidP="00C457EE">
      <w:pPr>
        <w:widowControl w:val="0"/>
        <w:tabs>
          <w:tab w:val="left" w:pos="1134"/>
        </w:tabs>
        <w:ind w:left="1134" w:hanging="567"/>
        <w:jc w:val="both"/>
        <w:rPr>
          <w:rFonts w:ascii="GHEA Grapalat" w:hAnsi="GHEA Grapalat" w:cs="Sylfaen"/>
          <w:sz w:val="20"/>
          <w:szCs w:val="20"/>
        </w:rPr>
      </w:pPr>
      <w:r w:rsidRPr="00C457EE">
        <w:rPr>
          <w:rFonts w:ascii="GHEA Grapalat" w:hAnsi="GHEA Grapalat"/>
          <w:sz w:val="20"/>
          <w:szCs w:val="20"/>
        </w:rPr>
        <w:t>4.</w:t>
      </w:r>
      <w:r w:rsidR="005D191A" w:rsidRPr="00C457EE">
        <w:rPr>
          <w:rFonts w:ascii="GHEA Grapalat" w:hAnsi="GHEA Grapalat"/>
          <w:sz w:val="20"/>
          <w:szCs w:val="20"/>
        </w:rPr>
        <w:tab/>
      </w:r>
      <w:r w:rsidRPr="00C457EE">
        <w:rPr>
          <w:rFonts w:ascii="GHEA Grapalat" w:hAnsi="GHEA Grapalat"/>
          <w:sz w:val="20"/>
          <w:szCs w:val="20"/>
        </w:rPr>
        <w:t>Порядок подачи заявки</w:t>
      </w:r>
    </w:p>
    <w:p w14:paraId="049C0BF5" w14:textId="77777777" w:rsidR="00096865" w:rsidRPr="00C457EE" w:rsidRDefault="00543BAE"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5.</w:t>
      </w:r>
      <w:r w:rsidRPr="00C457EE">
        <w:rPr>
          <w:rFonts w:ascii="GHEA Grapalat" w:hAnsi="GHEA Grapalat"/>
          <w:sz w:val="20"/>
          <w:szCs w:val="20"/>
        </w:rPr>
        <w:tab/>
        <w:t>Ценовое предложение заявки</w:t>
      </w:r>
      <w:r w:rsidR="00087A30" w:rsidRPr="00C457EE">
        <w:rPr>
          <w:rFonts w:ascii="GHEA Grapalat" w:hAnsi="GHEA Grapalat"/>
          <w:sz w:val="20"/>
          <w:szCs w:val="20"/>
        </w:rPr>
        <w:t xml:space="preserve"> </w:t>
      </w:r>
    </w:p>
    <w:p w14:paraId="049C0BF6"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6.</w:t>
      </w:r>
      <w:r w:rsidR="005D191A" w:rsidRPr="00C457EE">
        <w:rPr>
          <w:rFonts w:ascii="GHEA Grapalat" w:hAnsi="GHEA Grapalat"/>
          <w:sz w:val="20"/>
          <w:szCs w:val="20"/>
        </w:rPr>
        <w:tab/>
      </w:r>
      <w:r w:rsidRPr="00C457EE">
        <w:rPr>
          <w:rFonts w:ascii="GHEA Grapalat" w:hAnsi="GHEA Grapalat"/>
          <w:sz w:val="20"/>
          <w:szCs w:val="20"/>
        </w:rPr>
        <w:t>Срок действия заявки, порядок внесения</w:t>
      </w:r>
      <w:r w:rsidR="005D191A" w:rsidRPr="00C457EE">
        <w:rPr>
          <w:rFonts w:ascii="GHEA Grapalat" w:hAnsi="GHEA Grapalat"/>
          <w:sz w:val="20"/>
          <w:szCs w:val="20"/>
        </w:rPr>
        <w:t xml:space="preserve"> изменений в заявки и их отзыва</w:t>
      </w:r>
      <w:r w:rsidRPr="00C457EE">
        <w:rPr>
          <w:rFonts w:ascii="GHEA Grapalat" w:hAnsi="GHEA Grapalat"/>
          <w:sz w:val="20"/>
          <w:szCs w:val="20"/>
        </w:rPr>
        <w:t xml:space="preserve"> </w:t>
      </w:r>
    </w:p>
    <w:p w14:paraId="049C0BF7"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7.</w:t>
      </w:r>
      <w:r w:rsidR="005D191A" w:rsidRPr="00C457EE">
        <w:rPr>
          <w:rFonts w:ascii="GHEA Grapalat" w:hAnsi="GHEA Grapalat"/>
          <w:sz w:val="20"/>
          <w:szCs w:val="20"/>
        </w:rPr>
        <w:tab/>
      </w:r>
      <w:r w:rsidRPr="00C457EE">
        <w:rPr>
          <w:rFonts w:ascii="GHEA Grapalat" w:hAnsi="GHEA Grapalat"/>
          <w:sz w:val="20"/>
          <w:szCs w:val="20"/>
        </w:rPr>
        <w:t xml:space="preserve"> </w:t>
      </w:r>
    </w:p>
    <w:p w14:paraId="049C0BF8" w14:textId="77777777" w:rsidR="00096865" w:rsidRPr="00C457EE" w:rsidRDefault="00087A30" w:rsidP="00C457EE">
      <w:pPr>
        <w:widowControl w:val="0"/>
        <w:tabs>
          <w:tab w:val="left" w:pos="1134"/>
        </w:tabs>
        <w:ind w:left="1134" w:hanging="567"/>
        <w:jc w:val="both"/>
        <w:rPr>
          <w:rFonts w:ascii="GHEA Grapalat" w:hAnsi="GHEA Grapalat" w:cs="Sylfaen"/>
          <w:sz w:val="20"/>
          <w:szCs w:val="20"/>
        </w:rPr>
      </w:pPr>
      <w:r w:rsidRPr="00C457EE">
        <w:rPr>
          <w:rFonts w:ascii="GHEA Grapalat" w:hAnsi="GHEA Grapalat"/>
          <w:sz w:val="20"/>
          <w:szCs w:val="20"/>
        </w:rPr>
        <w:t>8.</w:t>
      </w:r>
      <w:r w:rsidR="005D191A" w:rsidRPr="00C457EE">
        <w:rPr>
          <w:rFonts w:ascii="GHEA Grapalat" w:hAnsi="GHEA Grapalat"/>
          <w:sz w:val="20"/>
          <w:szCs w:val="20"/>
        </w:rPr>
        <w:tab/>
      </w:r>
      <w:r w:rsidRPr="00C457EE">
        <w:rPr>
          <w:rFonts w:ascii="GHEA Grapalat" w:hAnsi="GHEA Grapalat"/>
          <w:sz w:val="20"/>
          <w:szCs w:val="20"/>
        </w:rPr>
        <w:t>Вскрытие, оц</w:t>
      </w:r>
      <w:r w:rsidR="000B2CFA" w:rsidRPr="00C457EE">
        <w:rPr>
          <w:rFonts w:ascii="GHEA Grapalat" w:hAnsi="GHEA Grapalat"/>
          <w:sz w:val="20"/>
          <w:szCs w:val="20"/>
        </w:rPr>
        <w:t>енка заявок и подведение итогов</w:t>
      </w:r>
    </w:p>
    <w:p w14:paraId="049C0BF9"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9.</w:t>
      </w:r>
      <w:r w:rsidR="005D191A" w:rsidRPr="00C457EE">
        <w:rPr>
          <w:rFonts w:ascii="GHEA Grapalat" w:hAnsi="GHEA Grapalat"/>
          <w:sz w:val="20"/>
          <w:szCs w:val="20"/>
        </w:rPr>
        <w:tab/>
      </w:r>
      <w:r w:rsidRPr="00C457EE">
        <w:rPr>
          <w:rFonts w:ascii="GHEA Grapalat" w:hAnsi="GHEA Grapalat"/>
          <w:sz w:val="20"/>
          <w:szCs w:val="20"/>
        </w:rPr>
        <w:t>Заключение догово</w:t>
      </w:r>
      <w:r w:rsidR="00543BAE" w:rsidRPr="00C457EE">
        <w:rPr>
          <w:rFonts w:ascii="GHEA Grapalat" w:hAnsi="GHEA Grapalat"/>
          <w:sz w:val="20"/>
          <w:szCs w:val="20"/>
        </w:rPr>
        <w:t>ра</w:t>
      </w:r>
    </w:p>
    <w:p w14:paraId="049C0BFA"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10.</w:t>
      </w:r>
      <w:r w:rsidR="005D191A" w:rsidRPr="00C457EE">
        <w:rPr>
          <w:rFonts w:ascii="GHEA Grapalat" w:hAnsi="GHEA Grapalat"/>
          <w:sz w:val="20"/>
          <w:szCs w:val="20"/>
        </w:rPr>
        <w:tab/>
      </w:r>
      <w:r w:rsidR="003E1D9D" w:rsidRPr="00C457EE">
        <w:rPr>
          <w:rFonts w:ascii="GHEA Grapalat" w:hAnsi="GHEA Grapalat"/>
          <w:sz w:val="20"/>
          <w:szCs w:val="20"/>
        </w:rPr>
        <w:t xml:space="preserve">Обеспечения </w:t>
      </w:r>
      <w:r w:rsidR="00174DAB" w:rsidRPr="00C457EE">
        <w:rPr>
          <w:rFonts w:ascii="GHEA Grapalat" w:hAnsi="GHEA Grapalat"/>
          <w:sz w:val="20"/>
          <w:szCs w:val="20"/>
        </w:rPr>
        <w:t xml:space="preserve">квалификации  и </w:t>
      </w:r>
      <w:r w:rsidR="00543BAE" w:rsidRPr="00C457EE">
        <w:rPr>
          <w:rFonts w:ascii="GHEA Grapalat" w:hAnsi="GHEA Grapalat"/>
          <w:sz w:val="20"/>
          <w:szCs w:val="20"/>
        </w:rPr>
        <w:t>договора</w:t>
      </w:r>
      <w:r w:rsidRPr="00C457EE">
        <w:rPr>
          <w:rFonts w:ascii="GHEA Grapalat" w:hAnsi="GHEA Grapalat"/>
          <w:sz w:val="20"/>
          <w:szCs w:val="20"/>
        </w:rPr>
        <w:t xml:space="preserve"> </w:t>
      </w:r>
    </w:p>
    <w:p w14:paraId="049C0BFB"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11.</w:t>
      </w:r>
      <w:r w:rsidR="005D191A" w:rsidRPr="00C457EE">
        <w:rPr>
          <w:rFonts w:ascii="GHEA Grapalat" w:hAnsi="GHEA Grapalat"/>
          <w:sz w:val="20"/>
          <w:szCs w:val="20"/>
        </w:rPr>
        <w:tab/>
      </w:r>
      <w:r w:rsidRPr="00C457EE">
        <w:rPr>
          <w:rFonts w:ascii="GHEA Grapalat" w:hAnsi="GHEA Grapalat"/>
          <w:sz w:val="20"/>
          <w:szCs w:val="20"/>
        </w:rPr>
        <w:t>Объяв</w:t>
      </w:r>
      <w:r w:rsidR="00543BAE" w:rsidRPr="00C457EE">
        <w:rPr>
          <w:rFonts w:ascii="GHEA Grapalat" w:hAnsi="GHEA Grapalat"/>
          <w:sz w:val="20"/>
          <w:szCs w:val="20"/>
        </w:rPr>
        <w:t>ление процедуры несостоявшейся</w:t>
      </w:r>
      <w:r w:rsidRPr="00C457EE">
        <w:rPr>
          <w:rFonts w:ascii="GHEA Grapalat" w:hAnsi="GHEA Grapalat"/>
          <w:sz w:val="20"/>
          <w:szCs w:val="20"/>
        </w:rPr>
        <w:t xml:space="preserve"> </w:t>
      </w:r>
    </w:p>
    <w:p w14:paraId="049C0BFC"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12.</w:t>
      </w:r>
      <w:r w:rsidR="005D191A" w:rsidRPr="00C457EE">
        <w:rPr>
          <w:rFonts w:ascii="GHEA Grapalat" w:hAnsi="GHEA Grapalat"/>
          <w:sz w:val="20"/>
          <w:szCs w:val="20"/>
        </w:rPr>
        <w:tab/>
      </w:r>
      <w:r w:rsidRPr="00C457EE">
        <w:rPr>
          <w:rFonts w:ascii="GHEA Grapalat" w:hAnsi="GHEA Grapalat"/>
          <w:sz w:val="20"/>
          <w:szCs w:val="20"/>
        </w:rPr>
        <w:t>Право участника и порядок обжалования им действий и (или) принятых решений</w:t>
      </w:r>
      <w:r w:rsidR="00543BAE" w:rsidRPr="00C457EE">
        <w:rPr>
          <w:rFonts w:ascii="GHEA Grapalat" w:hAnsi="GHEA Grapalat"/>
          <w:sz w:val="20"/>
          <w:szCs w:val="20"/>
        </w:rPr>
        <w:t>, связанных с процессом закупки</w:t>
      </w:r>
    </w:p>
    <w:p w14:paraId="049C0BFD" w14:textId="77777777" w:rsidR="00520F57" w:rsidRPr="00C457EE" w:rsidRDefault="00520F57" w:rsidP="00C457EE">
      <w:pPr>
        <w:widowControl w:val="0"/>
        <w:jc w:val="center"/>
        <w:rPr>
          <w:rFonts w:ascii="GHEA Grapalat" w:hAnsi="GHEA Grapalat"/>
          <w:b/>
          <w:sz w:val="20"/>
          <w:szCs w:val="20"/>
        </w:rPr>
      </w:pPr>
    </w:p>
    <w:p w14:paraId="049C0BFE" w14:textId="77777777" w:rsidR="00520F57" w:rsidRPr="00C457EE" w:rsidRDefault="00520F57" w:rsidP="00C457EE">
      <w:pPr>
        <w:widowControl w:val="0"/>
        <w:jc w:val="center"/>
        <w:rPr>
          <w:rFonts w:ascii="GHEA Grapalat" w:hAnsi="GHEA Grapalat"/>
          <w:b/>
          <w:sz w:val="20"/>
          <w:szCs w:val="20"/>
        </w:rPr>
      </w:pPr>
    </w:p>
    <w:p w14:paraId="049C0BFF" w14:textId="77777777" w:rsidR="008842CE" w:rsidRPr="00C457EE" w:rsidRDefault="00CA590C" w:rsidP="00C457EE">
      <w:pPr>
        <w:widowControl w:val="0"/>
        <w:jc w:val="center"/>
        <w:rPr>
          <w:rFonts w:ascii="GHEA Grapalat" w:hAnsi="GHEA Grapalat"/>
          <w:b/>
          <w:sz w:val="20"/>
          <w:szCs w:val="20"/>
        </w:rPr>
      </w:pPr>
      <w:r w:rsidRPr="00C457EE">
        <w:rPr>
          <w:rFonts w:ascii="GHEA Grapalat" w:hAnsi="GHEA Grapalat"/>
          <w:b/>
          <w:sz w:val="20"/>
          <w:szCs w:val="20"/>
        </w:rPr>
        <w:t xml:space="preserve">ЧАСТЬ II. </w:t>
      </w:r>
    </w:p>
    <w:p w14:paraId="049C0C00" w14:textId="77777777" w:rsidR="008842CE" w:rsidRPr="00C457EE" w:rsidRDefault="008842CE" w:rsidP="00C457EE">
      <w:pPr>
        <w:widowControl w:val="0"/>
        <w:jc w:val="center"/>
        <w:rPr>
          <w:rFonts w:ascii="GHEA Grapalat" w:hAnsi="GHEA Grapalat"/>
          <w:b/>
          <w:sz w:val="20"/>
          <w:szCs w:val="20"/>
        </w:rPr>
      </w:pPr>
    </w:p>
    <w:p w14:paraId="049C0C01"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t xml:space="preserve">ИНСТРУКЦИЯ ПО ПОДГОТОВКЕ ЗАЯВКИ </w:t>
      </w:r>
      <w:r w:rsidR="00CA590C" w:rsidRPr="00C457EE">
        <w:rPr>
          <w:rFonts w:ascii="GHEA Grapalat" w:hAnsi="GHEA Grapalat"/>
          <w:b/>
          <w:sz w:val="20"/>
          <w:szCs w:val="20"/>
        </w:rPr>
        <w:br/>
      </w:r>
      <w:r w:rsidRPr="00C457EE">
        <w:rPr>
          <w:rFonts w:ascii="GHEA Grapalat" w:hAnsi="GHEA Grapalat"/>
          <w:b/>
          <w:sz w:val="20"/>
          <w:szCs w:val="20"/>
        </w:rPr>
        <w:t xml:space="preserve">НА </w:t>
      </w:r>
      <w:r w:rsidR="00F75A08">
        <w:rPr>
          <w:rFonts w:ascii="GHEA Grapalat" w:hAnsi="GHEA Grapalat"/>
          <w:b/>
          <w:sz w:val="20"/>
          <w:szCs w:val="20"/>
        </w:rPr>
        <w:t>ЗАПРОС КОТИРОВКИ</w:t>
      </w:r>
    </w:p>
    <w:p w14:paraId="049C0C02" w14:textId="77777777" w:rsidR="00520F57" w:rsidRPr="00C457EE" w:rsidRDefault="00520F57" w:rsidP="00C457EE">
      <w:pPr>
        <w:widowControl w:val="0"/>
        <w:jc w:val="center"/>
        <w:rPr>
          <w:rFonts w:ascii="GHEA Grapalat" w:hAnsi="GHEA Grapalat"/>
          <w:b/>
          <w:sz w:val="20"/>
          <w:szCs w:val="20"/>
        </w:rPr>
      </w:pPr>
    </w:p>
    <w:p w14:paraId="049C0C03"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w:t>
      </w:r>
      <w:r w:rsidRPr="00C457EE">
        <w:rPr>
          <w:rFonts w:ascii="GHEA Grapalat" w:hAnsi="GHEA Grapalat"/>
          <w:sz w:val="20"/>
          <w:szCs w:val="20"/>
        </w:rPr>
        <w:tab/>
        <w:t>Общ</w:t>
      </w:r>
      <w:r w:rsidR="00543BAE" w:rsidRPr="00C457EE">
        <w:rPr>
          <w:rFonts w:ascii="GHEA Grapalat" w:hAnsi="GHEA Grapalat"/>
          <w:sz w:val="20"/>
          <w:szCs w:val="20"/>
        </w:rPr>
        <w:t>ие положения</w:t>
      </w:r>
    </w:p>
    <w:p w14:paraId="049C0C04" w14:textId="77777777" w:rsidR="00096865" w:rsidRPr="00C457EE" w:rsidRDefault="00543BAE"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Заявка на процедуру</w:t>
      </w:r>
    </w:p>
    <w:p w14:paraId="049C0C05" w14:textId="77777777" w:rsidR="0061522D" w:rsidRPr="00C457EE" w:rsidRDefault="00450C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3</w:t>
      </w:r>
      <w:r w:rsidR="00543BAE" w:rsidRPr="00C457EE">
        <w:rPr>
          <w:rFonts w:ascii="GHEA Grapalat" w:hAnsi="GHEA Grapalat"/>
          <w:sz w:val="20"/>
          <w:szCs w:val="20"/>
        </w:rPr>
        <w:t>.</w:t>
      </w:r>
      <w:r w:rsidR="00543BAE" w:rsidRPr="00C457EE">
        <w:rPr>
          <w:rFonts w:ascii="GHEA Grapalat" w:hAnsi="GHEA Grapalat"/>
          <w:sz w:val="20"/>
          <w:szCs w:val="20"/>
        </w:rPr>
        <w:tab/>
        <w:t>Приложения № 1-</w:t>
      </w:r>
      <w:r w:rsidR="003529EA" w:rsidRPr="00C457EE">
        <w:rPr>
          <w:rFonts w:ascii="GHEA Grapalat" w:hAnsi="GHEA Grapalat"/>
          <w:sz w:val="20"/>
          <w:szCs w:val="20"/>
        </w:rPr>
        <w:t>6</w:t>
      </w:r>
    </w:p>
    <w:p w14:paraId="049C0C06" w14:textId="77777777" w:rsidR="00E17B7F" w:rsidRPr="00C457EE" w:rsidRDefault="00E17B7F" w:rsidP="00C457EE">
      <w:pPr>
        <w:rPr>
          <w:rFonts w:ascii="GHEA Grapalat" w:hAnsi="GHEA Grapalat"/>
          <w:spacing w:val="-6"/>
          <w:sz w:val="20"/>
          <w:szCs w:val="20"/>
        </w:rPr>
      </w:pPr>
      <w:r w:rsidRPr="00C457EE">
        <w:rPr>
          <w:rFonts w:ascii="GHEA Grapalat" w:hAnsi="GHEA Grapalat"/>
          <w:spacing w:val="-6"/>
          <w:sz w:val="20"/>
          <w:szCs w:val="20"/>
        </w:rPr>
        <w:br w:type="page"/>
      </w:r>
    </w:p>
    <w:p w14:paraId="049C0C07" w14:textId="279C900F" w:rsidR="00096865" w:rsidRPr="00C457EE" w:rsidRDefault="00E17B7F" w:rsidP="00C457EE">
      <w:pPr>
        <w:widowControl w:val="0"/>
        <w:ind w:hanging="567"/>
        <w:jc w:val="both"/>
        <w:rPr>
          <w:rFonts w:ascii="GHEA Grapalat" w:hAnsi="GHEA Grapalat"/>
          <w:spacing w:val="-6"/>
          <w:sz w:val="20"/>
          <w:szCs w:val="20"/>
        </w:rPr>
      </w:pPr>
      <w:r w:rsidRPr="00C457EE">
        <w:rPr>
          <w:rFonts w:ascii="GHEA Grapalat" w:hAnsi="GHEA Grapalat"/>
          <w:spacing w:val="-6"/>
          <w:sz w:val="20"/>
          <w:szCs w:val="20"/>
        </w:rPr>
        <w:lastRenderedPageBreak/>
        <w:t xml:space="preserve">               </w:t>
      </w:r>
      <w:r w:rsidR="00096865" w:rsidRPr="00C457EE">
        <w:rPr>
          <w:rFonts w:ascii="GHEA Grapalat" w:hAnsi="GHEA Grapalat"/>
          <w:spacing w:val="-6"/>
          <w:sz w:val="20"/>
          <w:szCs w:val="20"/>
        </w:rPr>
        <w:t xml:space="preserve">Настоящее Приглашение предоставляется в дополнение к объявлению об </w:t>
      </w:r>
      <w:r w:rsidR="00F75A08">
        <w:rPr>
          <w:rFonts w:ascii="GHEA Grapalat" w:hAnsi="GHEA Grapalat"/>
          <w:spacing w:val="-6"/>
          <w:sz w:val="20"/>
          <w:szCs w:val="20"/>
        </w:rPr>
        <w:t>запрос котировки</w:t>
      </w:r>
      <w:r w:rsidR="00096865" w:rsidRPr="00C457EE">
        <w:rPr>
          <w:rFonts w:ascii="GHEA Grapalat" w:hAnsi="GHEA Grapalat"/>
          <w:spacing w:val="-6"/>
          <w:sz w:val="20"/>
          <w:szCs w:val="20"/>
        </w:rPr>
        <w:t xml:space="preserve">, проводимом под кодом </w:t>
      </w:r>
      <w:r w:rsidR="000B0745">
        <w:rPr>
          <w:rFonts w:ascii="GHEA Grapalat" w:hAnsi="GHEA Grapalat"/>
          <w:spacing w:val="-6"/>
          <w:sz w:val="20"/>
          <w:szCs w:val="20"/>
        </w:rPr>
        <w:t>ՍՄ-ՏՀ-ԳՀԱՊՁԲ-25/10</w:t>
      </w:r>
      <w:r w:rsidR="00AA7117" w:rsidRPr="00C457EE">
        <w:rPr>
          <w:rFonts w:ascii="GHEA Grapalat" w:hAnsi="GHEA Grapalat"/>
          <w:spacing w:val="-6"/>
          <w:sz w:val="20"/>
          <w:szCs w:val="20"/>
        </w:rPr>
        <w:t xml:space="preserve"> </w:t>
      </w:r>
      <w:r w:rsidR="00096865" w:rsidRPr="00C457EE">
        <w:rPr>
          <w:rFonts w:ascii="GHEA Grapalat" w:hAnsi="GHEA Grapalat"/>
          <w:spacing w:val="-6"/>
          <w:sz w:val="20"/>
          <w:szCs w:val="20"/>
        </w:rPr>
        <w:t>(далее — процедура).</w:t>
      </w:r>
    </w:p>
    <w:p w14:paraId="049C0C08" w14:textId="0F046152" w:rsidR="00096865" w:rsidRPr="00C457EE" w:rsidRDefault="00096865" w:rsidP="00C457EE">
      <w:pPr>
        <w:widowControl w:val="0"/>
        <w:ind w:firstLine="567"/>
        <w:jc w:val="both"/>
        <w:rPr>
          <w:rFonts w:ascii="GHEA Grapalat" w:hAnsi="GHEA Grapalat"/>
          <w:sz w:val="20"/>
          <w:szCs w:val="20"/>
        </w:rPr>
      </w:pPr>
      <w:r w:rsidRPr="00C457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457EE">
        <w:rPr>
          <w:rFonts w:ascii="Courier New" w:hAnsi="Courier New" w:cs="Courier New"/>
          <w:sz w:val="20"/>
          <w:szCs w:val="20"/>
          <w:lang w:val="en-US"/>
        </w:rPr>
        <w:t> </w:t>
      </w:r>
      <w:r w:rsidRPr="00C457EE">
        <w:rPr>
          <w:rFonts w:ascii="GHEA Grapalat" w:hAnsi="GHEA Grapalat"/>
          <w:sz w:val="20"/>
          <w:szCs w:val="20"/>
        </w:rPr>
        <w:t>4</w:t>
      </w:r>
      <w:r w:rsidR="006D2DF7" w:rsidRPr="00C457EE">
        <w:rPr>
          <w:rFonts w:ascii="Courier New" w:hAnsi="Courier New" w:cs="Courier New"/>
          <w:sz w:val="20"/>
          <w:szCs w:val="20"/>
          <w:lang w:val="en-US"/>
        </w:rPr>
        <w:t> </w:t>
      </w:r>
      <w:r w:rsidRPr="00C457EE">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E09D9">
        <w:rPr>
          <w:rFonts w:ascii="GHEA Grapalat" w:hAnsi="GHEA Grapalat"/>
          <w:sz w:val="20"/>
          <w:szCs w:val="20"/>
        </w:rPr>
        <w:t>муниципалитет Теха</w:t>
      </w:r>
      <w:r w:rsidRPr="00C457E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49C0C09" w14:textId="77777777" w:rsidR="00096865" w:rsidRPr="00C457EE" w:rsidRDefault="00096865" w:rsidP="00C457EE">
      <w:pPr>
        <w:widowControl w:val="0"/>
        <w:ind w:firstLine="567"/>
        <w:jc w:val="both"/>
        <w:rPr>
          <w:rFonts w:ascii="GHEA Grapalat" w:hAnsi="GHEA Grapalat"/>
          <w:sz w:val="20"/>
          <w:szCs w:val="20"/>
        </w:rPr>
      </w:pPr>
      <w:r w:rsidRPr="00C457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49C0C0A" w14:textId="77777777" w:rsidR="00096865" w:rsidRPr="00C457EE" w:rsidRDefault="00096865" w:rsidP="00C457EE">
      <w:pPr>
        <w:widowControl w:val="0"/>
        <w:ind w:firstLine="567"/>
        <w:jc w:val="both"/>
        <w:rPr>
          <w:rFonts w:ascii="GHEA Grapalat" w:hAnsi="GHEA Grapalat" w:cs="Times Armenian"/>
          <w:sz w:val="20"/>
          <w:szCs w:val="20"/>
        </w:rPr>
      </w:pPr>
      <w:r w:rsidRPr="00C457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49C0C0B" w14:textId="7B74E0D8" w:rsidR="003E1421" w:rsidRPr="00C457EE" w:rsidRDefault="00A81DD5" w:rsidP="00C457EE">
      <w:pPr>
        <w:pStyle w:val="23"/>
        <w:widowControl w:val="0"/>
        <w:spacing w:line="240" w:lineRule="auto"/>
        <w:ind w:firstLine="567"/>
        <w:rPr>
          <w:rFonts w:ascii="GHEA Grapalat" w:hAnsi="GHEA Grapalat"/>
        </w:rPr>
      </w:pPr>
      <w:r w:rsidRPr="00C457EE">
        <w:rPr>
          <w:rFonts w:ascii="GHEA Grapalat" w:hAnsi="GHEA Grapalat"/>
        </w:rPr>
        <w:t>Адрес электронной почты секретаря оценочной комиссии "</w:t>
      </w:r>
      <w:r w:rsidR="00566ECB">
        <w:rPr>
          <w:rFonts w:ascii="GHEA Grapalat" w:hAnsi="GHEA Grapalat"/>
          <w:lang w:val="en-US"/>
        </w:rPr>
        <w:t>aniatanesyan</w:t>
      </w:r>
      <w:r w:rsidR="00566ECB" w:rsidRPr="00566ECB">
        <w:rPr>
          <w:rFonts w:ascii="GHEA Grapalat" w:hAnsi="GHEA Grapalat"/>
        </w:rPr>
        <w:t>1998@</w:t>
      </w:r>
      <w:r w:rsidR="00566ECB">
        <w:rPr>
          <w:rFonts w:ascii="GHEA Grapalat" w:hAnsi="GHEA Grapalat"/>
          <w:lang w:val="en-US"/>
        </w:rPr>
        <w:t>mail</w:t>
      </w:r>
      <w:r w:rsidR="00566ECB" w:rsidRPr="00566ECB">
        <w:rPr>
          <w:rFonts w:ascii="GHEA Grapalat" w:hAnsi="GHEA Grapalat"/>
        </w:rPr>
        <w:t>.</w:t>
      </w:r>
      <w:r w:rsidR="00566ECB">
        <w:rPr>
          <w:rFonts w:ascii="GHEA Grapalat" w:hAnsi="GHEA Grapalat"/>
          <w:lang w:val="en-US"/>
        </w:rPr>
        <w:t>ru</w:t>
      </w:r>
      <w:r w:rsidRPr="00C457EE">
        <w:rPr>
          <w:rFonts w:ascii="GHEA Grapalat" w:hAnsi="GHEA Grapalat"/>
        </w:rPr>
        <w:t>".</w:t>
      </w:r>
    </w:p>
    <w:p w14:paraId="049C0C0C" w14:textId="77777777" w:rsidR="00096865" w:rsidRPr="009044F1" w:rsidRDefault="00F5653D" w:rsidP="00C457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49C0C0D" w14:textId="77777777" w:rsidR="00096865" w:rsidRPr="009044F1" w:rsidRDefault="00096865" w:rsidP="00C457EE">
      <w:pPr>
        <w:pStyle w:val="3"/>
        <w:keepNext w:val="0"/>
        <w:widowControl w:val="0"/>
        <w:spacing w:line="240" w:lineRule="auto"/>
        <w:rPr>
          <w:rFonts w:ascii="GHEA Grapalat" w:hAnsi="GHEA Grapalat"/>
          <w:sz w:val="24"/>
          <w:szCs w:val="24"/>
        </w:rPr>
      </w:pPr>
    </w:p>
    <w:p w14:paraId="049C0C0E" w14:textId="77777777" w:rsidR="00096865" w:rsidRPr="009044F1" w:rsidRDefault="00F63BBB" w:rsidP="00C457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49C0C0F" w14:textId="6F84ADD6" w:rsidR="00096865" w:rsidRPr="00C457EE" w:rsidRDefault="00845AA5" w:rsidP="00C457EE">
      <w:pPr>
        <w:pStyle w:val="3"/>
        <w:keepNext w:val="0"/>
        <w:widowControl w:val="0"/>
        <w:tabs>
          <w:tab w:val="left" w:pos="1134"/>
        </w:tabs>
        <w:spacing w:line="240" w:lineRule="auto"/>
        <w:ind w:firstLine="567"/>
        <w:jc w:val="both"/>
        <w:rPr>
          <w:rFonts w:ascii="GHEA Grapalat" w:hAnsi="GHEA Grapalat"/>
          <w:i w:val="0"/>
        </w:rPr>
      </w:pPr>
      <w:r w:rsidRPr="00C457EE">
        <w:rPr>
          <w:rFonts w:ascii="GHEA Grapalat" w:hAnsi="GHEA Grapalat"/>
          <w:i w:val="0"/>
        </w:rPr>
        <w:t>1.1</w:t>
      </w:r>
      <w:r w:rsidR="008E6E51" w:rsidRPr="00C457EE">
        <w:rPr>
          <w:rFonts w:ascii="GHEA Grapalat" w:hAnsi="GHEA Grapalat"/>
          <w:i w:val="0"/>
        </w:rPr>
        <w:t>.</w:t>
      </w:r>
      <w:r w:rsidR="00F63BBB" w:rsidRPr="00C457EE">
        <w:rPr>
          <w:rFonts w:ascii="GHEA Grapalat" w:hAnsi="GHEA Grapalat"/>
          <w:i w:val="0"/>
        </w:rPr>
        <w:tab/>
      </w:r>
      <w:r w:rsidR="006E7EF7" w:rsidRPr="00170CAE">
        <w:rPr>
          <w:rFonts w:ascii="GHEA Grapalat" w:hAnsi="GHEA Grapalat"/>
          <w:i w:val="0"/>
        </w:rPr>
        <w:t xml:space="preserve">Предметом закупки является приобретение </w:t>
      </w:r>
      <w:r w:rsidR="0061404F">
        <w:rPr>
          <w:rFonts w:ascii="GHEA Grapalat" w:hAnsi="GHEA Grapalat"/>
          <w:i w:val="0"/>
        </w:rPr>
        <w:t xml:space="preserve">Сжатого природного газа </w:t>
      </w:r>
      <w:r w:rsidR="007459B9">
        <w:rPr>
          <w:rFonts w:ascii="GHEA Grapalat" w:hAnsi="GHEA Grapalat"/>
          <w:i w:val="0"/>
        </w:rPr>
        <w:t xml:space="preserve"> </w:t>
      </w:r>
      <w:r w:rsidR="006E7EF7" w:rsidRPr="00170CAE">
        <w:rPr>
          <w:rFonts w:ascii="GHEA Grapalat" w:hAnsi="GHEA Grapalat"/>
          <w:i w:val="0"/>
        </w:rPr>
        <w:t xml:space="preserve">(далее — также товар) для нужд </w:t>
      </w:r>
      <w:r w:rsidR="003E09D9">
        <w:rPr>
          <w:rFonts w:ascii="GHEA Grapalat" w:hAnsi="GHEA Grapalat"/>
        </w:rPr>
        <w:t>муниципалитет Теха</w:t>
      </w:r>
      <w:r w:rsidR="006E7EF7" w:rsidRPr="00170CAE">
        <w:rPr>
          <w:rFonts w:ascii="GHEA Grapalat" w:hAnsi="GHEA Grapalat"/>
          <w:i w:val="0"/>
        </w:rPr>
        <w:t>, которые сгруппированы в лоты "</w:t>
      </w:r>
      <w:r w:rsidR="007459B9">
        <w:rPr>
          <w:rFonts w:ascii="GHEA Grapalat" w:hAnsi="GHEA Grapalat"/>
          <w:i w:val="0"/>
        </w:rPr>
        <w:t>1</w:t>
      </w:r>
      <w:r w:rsidR="006E7EF7" w:rsidRPr="00170CA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D30B91" w:rsidRPr="00C457EE" w14:paraId="049C0C12" w14:textId="77777777" w:rsidTr="00D30B91">
        <w:trPr>
          <w:jc w:val="center"/>
        </w:trPr>
        <w:tc>
          <w:tcPr>
            <w:tcW w:w="2776" w:type="dxa"/>
            <w:gridSpan w:val="2"/>
            <w:vAlign w:val="center"/>
          </w:tcPr>
          <w:p w14:paraId="049C0C10" w14:textId="77777777" w:rsidR="00D30B91" w:rsidRPr="00C457EE" w:rsidRDefault="00D30B91" w:rsidP="00C457EE">
            <w:pPr>
              <w:pStyle w:val="23"/>
              <w:widowControl w:val="0"/>
              <w:spacing w:line="240" w:lineRule="auto"/>
              <w:ind w:firstLine="0"/>
              <w:jc w:val="center"/>
              <w:rPr>
                <w:rFonts w:ascii="GHEA Grapalat" w:hAnsi="GHEA Grapalat"/>
                <w:b/>
                <w:i/>
              </w:rPr>
            </w:pPr>
            <w:r w:rsidRPr="00C457EE">
              <w:rPr>
                <w:rFonts w:ascii="GHEA Grapalat" w:hAnsi="GHEA Grapalat"/>
                <w:b/>
                <w:i/>
              </w:rPr>
              <w:t>Лотов</w:t>
            </w:r>
          </w:p>
        </w:tc>
        <w:tc>
          <w:tcPr>
            <w:tcW w:w="6458" w:type="dxa"/>
            <w:vMerge w:val="restart"/>
            <w:vAlign w:val="center"/>
          </w:tcPr>
          <w:p w14:paraId="049C0C11" w14:textId="0F040109" w:rsidR="00D30B91" w:rsidRPr="00C457EE" w:rsidRDefault="00D30B91" w:rsidP="00C457EE">
            <w:pPr>
              <w:pStyle w:val="23"/>
              <w:widowControl w:val="0"/>
              <w:spacing w:line="240" w:lineRule="auto"/>
              <w:ind w:firstLine="0"/>
              <w:jc w:val="center"/>
              <w:rPr>
                <w:rFonts w:ascii="GHEA Grapalat" w:hAnsi="GHEA Grapalat"/>
                <w:b/>
                <w:i/>
              </w:rPr>
            </w:pPr>
            <w:r w:rsidRPr="00C457EE">
              <w:rPr>
                <w:rFonts w:ascii="GHEA Grapalat" w:hAnsi="GHEA Grapalat"/>
                <w:b/>
                <w:i/>
              </w:rPr>
              <w:t>Наименование лота</w:t>
            </w:r>
          </w:p>
        </w:tc>
      </w:tr>
      <w:tr w:rsidR="00D30B91" w:rsidRPr="00C457EE" w14:paraId="049C0C16" w14:textId="77777777" w:rsidTr="00D30B91">
        <w:trPr>
          <w:jc w:val="center"/>
        </w:trPr>
        <w:tc>
          <w:tcPr>
            <w:tcW w:w="1530" w:type="dxa"/>
            <w:vAlign w:val="center"/>
          </w:tcPr>
          <w:p w14:paraId="049C0C13" w14:textId="77777777" w:rsidR="00D30B91" w:rsidRPr="00C457EE" w:rsidRDefault="00D30B91" w:rsidP="00C457EE">
            <w:pPr>
              <w:pStyle w:val="23"/>
              <w:widowControl w:val="0"/>
              <w:spacing w:line="240" w:lineRule="auto"/>
              <w:ind w:firstLine="0"/>
              <w:jc w:val="center"/>
              <w:rPr>
                <w:rFonts w:ascii="GHEA Grapalat" w:hAnsi="GHEA Grapalat"/>
              </w:rPr>
            </w:pPr>
            <w:r w:rsidRPr="00C457EE">
              <w:rPr>
                <w:rFonts w:ascii="GHEA Grapalat" w:hAnsi="GHEA Grapalat"/>
                <w:b/>
                <w:i/>
              </w:rPr>
              <w:t>Номера</w:t>
            </w:r>
          </w:p>
        </w:tc>
        <w:tc>
          <w:tcPr>
            <w:tcW w:w="1246" w:type="dxa"/>
            <w:vAlign w:val="center"/>
          </w:tcPr>
          <w:p w14:paraId="049C0C14" w14:textId="77777777" w:rsidR="00D30B91" w:rsidRPr="00C457EE" w:rsidRDefault="00D30B91" w:rsidP="00C457EE">
            <w:pPr>
              <w:pStyle w:val="23"/>
              <w:widowControl w:val="0"/>
              <w:spacing w:line="240" w:lineRule="auto"/>
              <w:ind w:firstLine="0"/>
              <w:jc w:val="center"/>
              <w:rPr>
                <w:rFonts w:ascii="GHEA Grapalat" w:hAnsi="GHEA Grapalat"/>
                <w:b/>
                <w:i/>
              </w:rPr>
            </w:pPr>
            <w:r w:rsidRPr="00C457EE">
              <w:rPr>
                <w:rFonts w:ascii="GHEA Grapalat" w:hAnsi="GHEA Grapalat"/>
                <w:b/>
                <w:i/>
              </w:rPr>
              <w:t>Цена закупки</w:t>
            </w:r>
          </w:p>
        </w:tc>
        <w:tc>
          <w:tcPr>
            <w:tcW w:w="6458" w:type="dxa"/>
            <w:vMerge/>
            <w:vAlign w:val="center"/>
          </w:tcPr>
          <w:p w14:paraId="049C0C15" w14:textId="36EC328B" w:rsidR="00D30B91" w:rsidRPr="00C457EE" w:rsidRDefault="00D30B91" w:rsidP="00C457EE">
            <w:pPr>
              <w:pStyle w:val="23"/>
              <w:widowControl w:val="0"/>
              <w:spacing w:line="240" w:lineRule="auto"/>
              <w:ind w:firstLine="0"/>
              <w:rPr>
                <w:rFonts w:ascii="GHEA Grapalat" w:hAnsi="GHEA Grapalat"/>
                <w:b/>
                <w:i/>
              </w:rPr>
            </w:pPr>
          </w:p>
        </w:tc>
      </w:tr>
      <w:tr w:rsidR="005850B6" w:rsidRPr="00C457EE" w14:paraId="049C0C1A" w14:textId="77777777" w:rsidTr="00D30B91">
        <w:trPr>
          <w:jc w:val="center"/>
        </w:trPr>
        <w:tc>
          <w:tcPr>
            <w:tcW w:w="1530" w:type="dxa"/>
            <w:vAlign w:val="center"/>
          </w:tcPr>
          <w:p w14:paraId="049C0C17" w14:textId="77777777" w:rsidR="005850B6" w:rsidRPr="00C457EE" w:rsidRDefault="005850B6" w:rsidP="005850B6">
            <w:pPr>
              <w:pStyle w:val="23"/>
              <w:widowControl w:val="0"/>
              <w:spacing w:line="240" w:lineRule="auto"/>
              <w:ind w:firstLine="0"/>
              <w:jc w:val="center"/>
              <w:rPr>
                <w:rFonts w:ascii="GHEA Grapalat" w:hAnsi="GHEA Grapalat"/>
              </w:rPr>
            </w:pPr>
            <w:r w:rsidRPr="00C457EE">
              <w:rPr>
                <w:rFonts w:ascii="GHEA Grapalat" w:hAnsi="GHEA Grapalat"/>
              </w:rPr>
              <w:t>1</w:t>
            </w:r>
          </w:p>
        </w:tc>
        <w:tc>
          <w:tcPr>
            <w:tcW w:w="1246" w:type="dxa"/>
            <w:vAlign w:val="center"/>
          </w:tcPr>
          <w:p w14:paraId="049C0C18" w14:textId="0FABB37B" w:rsidR="005850B6" w:rsidRPr="00C62BE2" w:rsidRDefault="0061404F" w:rsidP="0061404F">
            <w:pPr>
              <w:pStyle w:val="23"/>
              <w:widowControl w:val="0"/>
              <w:spacing w:line="240" w:lineRule="auto"/>
              <w:ind w:firstLine="0"/>
              <w:jc w:val="center"/>
              <w:rPr>
                <w:rFonts w:asciiTheme="minorHAnsi" w:hAnsiTheme="minorHAnsi"/>
              </w:rPr>
            </w:pPr>
            <w:r>
              <w:rPr>
                <w:rFonts w:ascii="GHEA Grapalat" w:hAnsi="GHEA Grapalat"/>
                <w:szCs w:val="24"/>
                <w:lang w:val="hy-AM"/>
              </w:rPr>
              <w:t>2 236 500</w:t>
            </w:r>
          </w:p>
        </w:tc>
        <w:tc>
          <w:tcPr>
            <w:tcW w:w="6458" w:type="dxa"/>
            <w:vAlign w:val="center"/>
          </w:tcPr>
          <w:p w14:paraId="049C0C19" w14:textId="73631CF3" w:rsidR="005850B6" w:rsidRPr="007738A0" w:rsidRDefault="0061404F" w:rsidP="005850B6">
            <w:pPr>
              <w:pStyle w:val="23"/>
              <w:widowControl w:val="0"/>
              <w:spacing w:line="240" w:lineRule="auto"/>
              <w:ind w:firstLine="0"/>
              <w:jc w:val="left"/>
              <w:rPr>
                <w:rFonts w:ascii="GHEA Grapalat" w:hAnsi="GHEA Grapalat"/>
                <w:u w:val="single"/>
                <w:vertAlign w:val="subscript"/>
              </w:rPr>
            </w:pPr>
            <w:r w:rsidRPr="0061404F">
              <w:rPr>
                <w:rFonts w:ascii="GHEA Grapalat" w:hAnsi="GHEA Grapalat" w:cs="Cambria"/>
              </w:rPr>
              <w:t>Сжатый природный газ</w:t>
            </w:r>
          </w:p>
        </w:tc>
      </w:tr>
    </w:tbl>
    <w:p w14:paraId="049C0C1B" w14:textId="77777777" w:rsidR="00096865" w:rsidRPr="00C457EE" w:rsidRDefault="00816505" w:rsidP="00C457EE">
      <w:pPr>
        <w:pStyle w:val="23"/>
        <w:widowControl w:val="0"/>
        <w:spacing w:line="240" w:lineRule="auto"/>
        <w:ind w:firstLine="567"/>
        <w:rPr>
          <w:rFonts w:ascii="GHEA Grapalat" w:hAnsi="GHEA Grapalat"/>
        </w:rPr>
      </w:pPr>
      <w:r w:rsidRPr="00C457EE">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457EE">
        <w:rPr>
          <w:rFonts w:ascii="GHEA Grapalat" w:hAnsi="GHEA Grapalat"/>
        </w:rPr>
        <w:t xml:space="preserve">6 </w:t>
      </w:r>
      <w:r w:rsidRPr="00C457EE">
        <w:rPr>
          <w:rFonts w:ascii="GHEA Grapalat" w:hAnsi="GHEA Grapalat"/>
        </w:rPr>
        <w:t>к настоящему Приглашению.</w:t>
      </w:r>
    </w:p>
    <w:p w14:paraId="049C0C1D" w14:textId="77777777" w:rsidR="00096865" w:rsidRPr="00C457EE" w:rsidRDefault="00693101" w:rsidP="00C457EE">
      <w:pPr>
        <w:widowControl w:val="0"/>
        <w:jc w:val="center"/>
        <w:rPr>
          <w:rFonts w:ascii="GHEA Grapalat" w:hAnsi="GHEA Grapalat"/>
          <w:b/>
          <w:sz w:val="20"/>
          <w:szCs w:val="20"/>
        </w:rPr>
      </w:pPr>
      <w:r w:rsidRPr="00C457EE">
        <w:rPr>
          <w:rFonts w:ascii="GHEA Grapalat" w:hAnsi="GHEA Grapalat"/>
          <w:b/>
          <w:sz w:val="20"/>
          <w:szCs w:val="20"/>
        </w:rPr>
        <w:t>2.</w:t>
      </w:r>
      <w:r w:rsidR="002B32D6" w:rsidRPr="00C457EE">
        <w:rPr>
          <w:rFonts w:ascii="GHEA Grapalat" w:hAnsi="GHEA Grapalat"/>
          <w:b/>
          <w:sz w:val="20"/>
          <w:szCs w:val="20"/>
        </w:rPr>
        <w:t xml:space="preserve"> ТРЕБОВАНИЯ К ПРАВУ УЧАСТНИКА НА УЧАСТИЕ, </w:t>
      </w:r>
      <w:r w:rsidRPr="00C457EE">
        <w:rPr>
          <w:rFonts w:ascii="GHEA Grapalat" w:hAnsi="GHEA Grapalat"/>
          <w:b/>
          <w:sz w:val="20"/>
          <w:szCs w:val="20"/>
        </w:rPr>
        <w:br/>
      </w:r>
      <w:r w:rsidR="002B32D6" w:rsidRPr="00C457EE">
        <w:rPr>
          <w:rFonts w:ascii="GHEA Grapalat" w:hAnsi="GHEA Grapalat"/>
          <w:b/>
          <w:sz w:val="20"/>
          <w:szCs w:val="20"/>
        </w:rPr>
        <w:t xml:space="preserve">КВАЛИФИКАЦИОННЫЕ КРИТЕРИИ И ПОРЯДОК ИХ ОЦЕНКИ </w:t>
      </w:r>
    </w:p>
    <w:p w14:paraId="049C0C1E" w14:textId="77777777" w:rsidR="00753E6E" w:rsidRPr="00C457EE" w:rsidRDefault="00096865" w:rsidP="00C457EE">
      <w:pPr>
        <w:widowControl w:val="0"/>
        <w:tabs>
          <w:tab w:val="left" w:pos="1134"/>
        </w:tabs>
        <w:ind w:firstLine="567"/>
        <w:jc w:val="both"/>
        <w:rPr>
          <w:rFonts w:ascii="GHEA Grapalat" w:hAnsi="GHEA Grapalat" w:cs="Arial Armenian"/>
          <w:sz w:val="20"/>
          <w:szCs w:val="20"/>
        </w:rPr>
      </w:pPr>
      <w:r w:rsidRPr="00C457EE">
        <w:rPr>
          <w:rFonts w:ascii="GHEA Grapalat" w:hAnsi="GHEA Grapalat"/>
          <w:sz w:val="20"/>
          <w:szCs w:val="20"/>
        </w:rPr>
        <w:t>2.1</w:t>
      </w:r>
      <w:r w:rsidR="008E6E51" w:rsidRPr="00C457EE">
        <w:rPr>
          <w:rFonts w:ascii="GHEA Grapalat" w:hAnsi="GHEA Grapalat"/>
          <w:sz w:val="20"/>
          <w:szCs w:val="20"/>
        </w:rPr>
        <w:t>.</w:t>
      </w:r>
      <w:r w:rsidR="00693101" w:rsidRPr="00C457EE">
        <w:rPr>
          <w:rFonts w:ascii="GHEA Grapalat" w:hAnsi="GHEA Grapalat"/>
          <w:sz w:val="20"/>
          <w:szCs w:val="20"/>
        </w:rPr>
        <w:tab/>
      </w:r>
      <w:r w:rsidRPr="00C457EE">
        <w:rPr>
          <w:rFonts w:ascii="GHEA Grapalat" w:hAnsi="GHEA Grapalat"/>
          <w:sz w:val="20"/>
          <w:szCs w:val="20"/>
        </w:rPr>
        <w:t>В настоящей процедуре не имеют права участвовать лица:</w:t>
      </w:r>
    </w:p>
    <w:p w14:paraId="049C0C1F"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1)</w:t>
      </w:r>
      <w:r w:rsidR="00693101" w:rsidRPr="00C457EE">
        <w:rPr>
          <w:rFonts w:ascii="GHEA Grapalat" w:hAnsi="GHEA Grapalat"/>
          <w:sz w:val="20"/>
          <w:szCs w:val="20"/>
        </w:rPr>
        <w:tab/>
      </w:r>
      <w:r w:rsidRPr="00C457EE">
        <w:rPr>
          <w:rFonts w:ascii="GHEA Grapalat" w:hAnsi="GHEA Grapalat"/>
          <w:sz w:val="20"/>
          <w:szCs w:val="20"/>
        </w:rPr>
        <w:t xml:space="preserve">которые на день подачи заявки в судебном порядке признаны банкротом; </w:t>
      </w:r>
    </w:p>
    <w:p w14:paraId="049C0C20"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w:t>
      </w:r>
      <w:r w:rsidR="00E1385B" w:rsidRPr="00C457EE">
        <w:rPr>
          <w:rFonts w:ascii="GHEA Grapalat" w:hAnsi="GHEA Grapalat"/>
          <w:sz w:val="20"/>
          <w:szCs w:val="20"/>
        </w:rPr>
        <w:tab/>
      </w:r>
      <w:r w:rsidRPr="00C457EE">
        <w:rPr>
          <w:rFonts w:ascii="GHEA Grapalat" w:hAnsi="GHEA Grapalat"/>
          <w:sz w:val="20"/>
          <w:szCs w:val="20"/>
        </w:rPr>
        <w:t xml:space="preserve">которые или представитель исполнительного органа которых в течение </w:t>
      </w:r>
      <w:r w:rsidR="00FC3663" w:rsidRPr="00C457EE">
        <w:rPr>
          <w:rFonts w:ascii="GHEA Grapalat" w:hAnsi="GHEA Grapalat"/>
          <w:sz w:val="20"/>
          <w:szCs w:val="20"/>
        </w:rPr>
        <w:t>пяти</w:t>
      </w:r>
      <w:r w:rsidRPr="00C457EE">
        <w:rPr>
          <w:rFonts w:ascii="GHEA Grapalat" w:hAnsi="GHEA Grapalat"/>
          <w:sz w:val="20"/>
          <w:szCs w:val="20"/>
        </w:rPr>
        <w:t xml:space="preserve"> лет, предшествующих дню подачи заявки, были осуждены за</w:t>
      </w:r>
      <w:r w:rsidR="003240F7" w:rsidRPr="00C457EE">
        <w:rPr>
          <w:rFonts w:ascii="Courier New" w:hAnsi="Courier New" w:cs="Courier New"/>
          <w:sz w:val="20"/>
          <w:szCs w:val="20"/>
          <w:lang w:val="en-US"/>
        </w:rPr>
        <w:t> </w:t>
      </w:r>
      <w:r w:rsidRPr="00C457E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457EE">
        <w:rPr>
          <w:rFonts w:ascii="Courier New" w:hAnsi="Courier New" w:cs="Courier New"/>
          <w:sz w:val="20"/>
          <w:szCs w:val="20"/>
          <w:lang w:val="en-US"/>
        </w:rPr>
        <w:t> </w:t>
      </w:r>
      <w:r w:rsidRPr="00C457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C457EE">
        <w:rPr>
          <w:rFonts w:ascii="GHEA Grapalat" w:hAnsi="GHEA Grapalat"/>
          <w:sz w:val="20"/>
          <w:szCs w:val="20"/>
        </w:rPr>
        <w:t>гашена;</w:t>
      </w:r>
    </w:p>
    <w:p w14:paraId="049C0C21"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E1385B" w:rsidRPr="00C457EE">
        <w:rPr>
          <w:rFonts w:ascii="GHEA Grapalat" w:hAnsi="GHEA Grapalat"/>
          <w:sz w:val="20"/>
          <w:szCs w:val="20"/>
        </w:rPr>
        <w:tab/>
      </w:r>
      <w:r w:rsidR="00CB2FE2" w:rsidRPr="00C457E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457EE">
        <w:rPr>
          <w:rFonts w:ascii="GHEA Grapalat" w:hAnsi="GHEA Grapalat"/>
          <w:sz w:val="20"/>
          <w:szCs w:val="20"/>
        </w:rPr>
        <w:t>;</w:t>
      </w:r>
    </w:p>
    <w:p w14:paraId="049C0C22"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5)</w:t>
      </w:r>
      <w:r w:rsidR="00E1385B" w:rsidRPr="00C457EE">
        <w:rPr>
          <w:rFonts w:ascii="GHEA Grapalat" w:hAnsi="GHEA Grapalat"/>
          <w:sz w:val="20"/>
          <w:szCs w:val="20"/>
        </w:rPr>
        <w:tab/>
      </w:r>
      <w:r w:rsidRPr="00C457E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457EE">
        <w:rPr>
          <w:rFonts w:ascii="Courier New" w:hAnsi="Courier New" w:cs="Courier New"/>
          <w:sz w:val="20"/>
          <w:szCs w:val="20"/>
          <w:lang w:val="en-US"/>
        </w:rPr>
        <w:t> </w:t>
      </w:r>
      <w:r w:rsidRPr="00C457EE">
        <w:rPr>
          <w:rFonts w:ascii="GHEA Grapalat" w:hAnsi="GHEA Grapalat"/>
          <w:sz w:val="20"/>
          <w:szCs w:val="20"/>
        </w:rPr>
        <w:t xml:space="preserve">закупках; </w:t>
      </w:r>
    </w:p>
    <w:p w14:paraId="049C0C23"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6)</w:t>
      </w:r>
      <w:r w:rsidR="00E1385B" w:rsidRPr="00C457EE">
        <w:rPr>
          <w:rFonts w:ascii="GHEA Grapalat" w:hAnsi="GHEA Grapalat"/>
          <w:sz w:val="20"/>
          <w:szCs w:val="20"/>
        </w:rPr>
        <w:tab/>
      </w:r>
      <w:r w:rsidRPr="00C457E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049C0C24" w14:textId="77777777" w:rsidR="00990561" w:rsidRPr="00C457EE" w:rsidRDefault="00990561"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49C0C25" w14:textId="77777777" w:rsidR="006622A4" w:rsidRPr="00C457EE" w:rsidRDefault="006622A4" w:rsidP="00C457EE">
      <w:pPr>
        <w:widowControl w:val="0"/>
        <w:tabs>
          <w:tab w:val="left" w:pos="1134"/>
        </w:tabs>
        <w:ind w:firstLine="567"/>
        <w:contextualSpacing/>
        <w:rPr>
          <w:rFonts w:ascii="GHEA Grapalat" w:hAnsi="GHEA Grapalat"/>
          <w:sz w:val="20"/>
          <w:szCs w:val="20"/>
        </w:rPr>
      </w:pPr>
      <w:r w:rsidRPr="00C457E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049C0C26" w14:textId="77777777" w:rsidR="006622A4" w:rsidRPr="00C457EE" w:rsidRDefault="006622A4" w:rsidP="00C457EE">
      <w:pPr>
        <w:pStyle w:val="aff"/>
        <w:widowControl w:val="0"/>
        <w:numPr>
          <w:ilvl w:val="0"/>
          <w:numId w:val="31"/>
        </w:numPr>
        <w:tabs>
          <w:tab w:val="left" w:pos="1134"/>
        </w:tabs>
        <w:ind w:left="426"/>
        <w:contextualSpacing/>
        <w:jc w:val="both"/>
        <w:rPr>
          <w:rFonts w:ascii="GHEA Grapalat" w:hAnsi="GHEA Grapalat"/>
          <w:sz w:val="20"/>
          <w:szCs w:val="20"/>
        </w:rPr>
      </w:pPr>
      <w:r w:rsidRPr="00C457EE">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49C0C27" w14:textId="77777777" w:rsidR="006622A4" w:rsidRPr="00C457EE" w:rsidRDefault="006622A4" w:rsidP="00C457EE">
      <w:pPr>
        <w:pStyle w:val="aff"/>
        <w:widowControl w:val="0"/>
        <w:numPr>
          <w:ilvl w:val="0"/>
          <w:numId w:val="31"/>
        </w:numPr>
        <w:tabs>
          <w:tab w:val="left" w:pos="1134"/>
        </w:tabs>
        <w:ind w:left="426" w:hanging="284"/>
        <w:contextualSpacing/>
        <w:jc w:val="both"/>
        <w:rPr>
          <w:rFonts w:ascii="GHEA Grapalat" w:hAnsi="GHEA Grapalat"/>
          <w:sz w:val="20"/>
          <w:szCs w:val="20"/>
        </w:rPr>
      </w:pPr>
      <w:r w:rsidRPr="00C457EE">
        <w:rPr>
          <w:rFonts w:ascii="GHEA Grapalat" w:hAnsi="GHEA Grapalat"/>
          <w:sz w:val="20"/>
          <w:szCs w:val="20"/>
        </w:rPr>
        <w:t>в качестве отобранного участника отказался или лишился  права заключения договора.</w:t>
      </w:r>
    </w:p>
    <w:p w14:paraId="049C0C28" w14:textId="77777777" w:rsidR="006622A4" w:rsidRPr="00C457EE" w:rsidRDefault="006622A4" w:rsidP="00C457EE">
      <w:pPr>
        <w:widowControl w:val="0"/>
        <w:tabs>
          <w:tab w:val="left" w:pos="1134"/>
        </w:tabs>
        <w:ind w:firstLine="567"/>
        <w:jc w:val="both"/>
        <w:rPr>
          <w:rFonts w:ascii="GHEA Grapalat" w:hAnsi="GHEA Grapalat" w:cs="Sylfaen"/>
          <w:sz w:val="20"/>
          <w:szCs w:val="20"/>
        </w:rPr>
      </w:pPr>
    </w:p>
    <w:p w14:paraId="049C0C29" w14:textId="77777777" w:rsidR="00753E6E" w:rsidRPr="00C457EE" w:rsidRDefault="00753E6E"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2.2.</w:t>
      </w:r>
      <w:r w:rsidR="00E1385B" w:rsidRPr="00C457EE">
        <w:rPr>
          <w:rFonts w:ascii="GHEA Grapalat" w:hAnsi="GHEA Grapalat"/>
          <w:sz w:val="20"/>
          <w:szCs w:val="20"/>
        </w:rPr>
        <w:tab/>
      </w:r>
      <w:r w:rsidRPr="00C457E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457EE">
        <w:rPr>
          <w:rFonts w:ascii="GHEA Grapalat" w:hAnsi="GHEA Grapalat"/>
          <w:sz w:val="20"/>
          <w:szCs w:val="20"/>
        </w:rPr>
        <w:t>1</w:t>
      </w:r>
      <w:r w:rsidRPr="00C457E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49C0C2A" w14:textId="77777777" w:rsidR="00BA3554" w:rsidRPr="00C457EE" w:rsidRDefault="00BA3554"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2.3</w:t>
      </w:r>
      <w:r w:rsidR="003240F7" w:rsidRPr="00C457EE">
        <w:rPr>
          <w:rFonts w:ascii="GHEA Grapalat" w:hAnsi="GHEA Grapalat"/>
          <w:sz w:val="20"/>
          <w:szCs w:val="20"/>
        </w:rPr>
        <w:t>.</w:t>
      </w:r>
      <w:r w:rsidR="00E1385B" w:rsidRPr="00C457EE">
        <w:rPr>
          <w:rFonts w:ascii="GHEA Grapalat" w:hAnsi="GHEA Grapalat"/>
          <w:sz w:val="20"/>
          <w:szCs w:val="20"/>
        </w:rPr>
        <w:tab/>
      </w:r>
      <w:r w:rsidRPr="00C457EE">
        <w:rPr>
          <w:rFonts w:ascii="GHEA Grapalat" w:hAnsi="GHEA Grapalat"/>
          <w:sz w:val="20"/>
          <w:szCs w:val="20"/>
        </w:rPr>
        <w:t>Запрещается одновременное участие в настоящей процедуре</w:t>
      </w:r>
      <w:r w:rsidR="00F4264D" w:rsidRPr="00C457EE">
        <w:rPr>
          <w:rFonts w:ascii="GHEA Grapalat" w:hAnsi="GHEA Grapalat"/>
          <w:sz w:val="20"/>
          <w:szCs w:val="20"/>
        </w:rPr>
        <w:t xml:space="preserve"> (</w:t>
      </w:r>
      <w:r w:rsidR="00DA4643" w:rsidRPr="00C457EE">
        <w:rPr>
          <w:rFonts w:ascii="GHEA Grapalat" w:hAnsi="GHEA Grapalat"/>
          <w:sz w:val="20"/>
          <w:szCs w:val="20"/>
        </w:rPr>
        <w:t>на о</w:t>
      </w:r>
      <w:r w:rsidR="00EE7758" w:rsidRPr="00C457EE">
        <w:rPr>
          <w:rFonts w:ascii="GHEA Grapalat" w:hAnsi="GHEA Grapalat"/>
          <w:sz w:val="20"/>
          <w:szCs w:val="20"/>
        </w:rPr>
        <w:t>дин и тот же</w:t>
      </w:r>
      <w:r w:rsidR="00DA4643" w:rsidRPr="00C457EE">
        <w:rPr>
          <w:rFonts w:ascii="GHEA Grapalat" w:hAnsi="GHEA Grapalat"/>
          <w:sz w:val="20"/>
          <w:szCs w:val="20"/>
        </w:rPr>
        <w:t xml:space="preserve"> лот</w:t>
      </w:r>
      <w:r w:rsidR="00F4264D" w:rsidRPr="00C457EE">
        <w:rPr>
          <w:rFonts w:ascii="GHEA Grapalat" w:hAnsi="GHEA Grapalat"/>
          <w:sz w:val="20"/>
          <w:szCs w:val="20"/>
        </w:rPr>
        <w:t>)</w:t>
      </w:r>
      <w:r w:rsidRPr="00C457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9C0C2B" w14:textId="77777777" w:rsidR="00D5674E" w:rsidRPr="00C457EE" w:rsidRDefault="009F18D0" w:rsidP="00C457EE">
      <w:pPr>
        <w:pStyle w:val="af4"/>
        <w:widowControl w:val="0"/>
        <w:tabs>
          <w:tab w:val="left" w:pos="1134"/>
        </w:tabs>
        <w:spacing w:before="0" w:beforeAutospacing="0" w:after="0" w:afterAutospacing="0"/>
        <w:ind w:firstLine="567"/>
        <w:jc w:val="both"/>
        <w:rPr>
          <w:rFonts w:ascii="GHEA Grapalat" w:hAnsi="GHEA Grapalat"/>
          <w:sz w:val="20"/>
          <w:szCs w:val="20"/>
        </w:rPr>
      </w:pPr>
      <w:r w:rsidRPr="00C457EE">
        <w:rPr>
          <w:rFonts w:ascii="GHEA Grapalat" w:hAnsi="GHEA Grapalat"/>
          <w:sz w:val="20"/>
          <w:szCs w:val="20"/>
        </w:rPr>
        <w:t>По смыслу пункта 119 Порядка:</w:t>
      </w:r>
    </w:p>
    <w:p w14:paraId="049C0C2C"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sz w:val="20"/>
          <w:szCs w:val="20"/>
        </w:rPr>
        <w:t>1)</w:t>
      </w:r>
      <w:r w:rsidR="00E1385B" w:rsidRPr="00C457EE">
        <w:rPr>
          <w:rFonts w:ascii="GHEA Grapalat" w:hAnsi="GHEA Grapalat"/>
          <w:sz w:val="20"/>
          <w:szCs w:val="20"/>
        </w:rPr>
        <w:tab/>
      </w:r>
      <w:r w:rsidRPr="00C457EE">
        <w:rPr>
          <w:rFonts w:ascii="GHEA Grapalat" w:hAnsi="GHEA Grapalat"/>
          <w:sz w:val="20"/>
          <w:szCs w:val="20"/>
        </w:rPr>
        <w:t xml:space="preserve">физические лица считаются взаимосвязанными, если они являются членами одной семьи, или ведут </w:t>
      </w:r>
      <w:r w:rsidRPr="00C457EE">
        <w:rPr>
          <w:rFonts w:ascii="GHEA Grapalat" w:hAnsi="GHEA Grapalat"/>
          <w:sz w:val="20"/>
          <w:szCs w:val="20"/>
        </w:rPr>
        <w:lastRenderedPageBreak/>
        <w:t>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457EE">
        <w:rPr>
          <w:rFonts w:ascii="GHEA Grapalat" w:hAnsi="GHEA Grapalat"/>
          <w:color w:val="000000"/>
          <w:sz w:val="20"/>
          <w:szCs w:val="20"/>
        </w:rPr>
        <w:t xml:space="preserve"> </w:t>
      </w:r>
    </w:p>
    <w:p w14:paraId="049C0C2D"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2)</w:t>
      </w:r>
      <w:r w:rsidR="00E1385B" w:rsidRPr="00C457EE">
        <w:rPr>
          <w:rFonts w:ascii="GHEA Grapalat" w:hAnsi="GHEA Grapalat"/>
          <w:color w:val="000000"/>
          <w:sz w:val="20"/>
          <w:szCs w:val="20"/>
        </w:rPr>
        <w:tab/>
      </w:r>
      <w:r w:rsidRPr="00C457E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9C0C2E"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а.</w:t>
      </w:r>
      <w:r w:rsidR="00E1385B" w:rsidRPr="00C457EE">
        <w:rPr>
          <w:rFonts w:ascii="GHEA Grapalat" w:hAnsi="GHEA Grapalat"/>
          <w:color w:val="000000"/>
          <w:sz w:val="20"/>
          <w:szCs w:val="20"/>
        </w:rPr>
        <w:tab/>
      </w:r>
      <w:r w:rsidRPr="00C457E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049C0C2F"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б.</w:t>
      </w:r>
      <w:r w:rsidR="00E1385B" w:rsidRPr="00C457EE">
        <w:rPr>
          <w:rFonts w:ascii="GHEA Grapalat" w:hAnsi="GHEA Grapalat"/>
          <w:color w:val="000000"/>
          <w:sz w:val="20"/>
          <w:szCs w:val="20"/>
        </w:rPr>
        <w:tab/>
      </w:r>
      <w:r w:rsidRPr="00C457E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49C0C30"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в.</w:t>
      </w:r>
      <w:r w:rsidR="00E1385B" w:rsidRPr="00C457EE">
        <w:rPr>
          <w:rFonts w:ascii="GHEA Grapalat" w:hAnsi="GHEA Grapalat"/>
          <w:color w:val="000000"/>
          <w:sz w:val="20"/>
          <w:szCs w:val="20"/>
        </w:rPr>
        <w:tab/>
      </w:r>
      <w:r w:rsidRPr="00C457E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49C0C31"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г.</w:t>
      </w:r>
      <w:r w:rsidR="00E1385B" w:rsidRPr="00C457EE">
        <w:rPr>
          <w:rFonts w:ascii="GHEA Grapalat" w:hAnsi="GHEA Grapalat"/>
          <w:color w:val="000000"/>
          <w:sz w:val="20"/>
          <w:szCs w:val="20"/>
        </w:rPr>
        <w:tab/>
      </w:r>
      <w:r w:rsidRPr="00C457E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9C0C32"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sz w:val="20"/>
          <w:szCs w:val="20"/>
        </w:rPr>
        <w:t>3)</w:t>
      </w:r>
      <w:r w:rsidR="00E1385B" w:rsidRPr="00C457EE">
        <w:rPr>
          <w:rFonts w:ascii="GHEA Grapalat" w:hAnsi="GHEA Grapalat"/>
          <w:sz w:val="20"/>
          <w:szCs w:val="20"/>
        </w:rPr>
        <w:tab/>
      </w:r>
      <w:r w:rsidRPr="00C457EE">
        <w:rPr>
          <w:rFonts w:ascii="GHEA Grapalat" w:hAnsi="GHEA Grapalat"/>
          <w:sz w:val="20"/>
          <w:szCs w:val="20"/>
        </w:rPr>
        <w:t>участники, не имеющие статуса физического лица, считаются взаимосвязанными, если:</w:t>
      </w:r>
    </w:p>
    <w:p w14:paraId="049C0C33"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а.</w:t>
      </w:r>
      <w:r w:rsidR="00E1385B" w:rsidRPr="00C457EE">
        <w:rPr>
          <w:rFonts w:ascii="GHEA Grapalat" w:hAnsi="GHEA Grapalat"/>
          <w:color w:val="000000"/>
          <w:sz w:val="20"/>
          <w:szCs w:val="20"/>
        </w:rPr>
        <w:tab/>
      </w:r>
      <w:r w:rsidRPr="00C457E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457EE">
        <w:rPr>
          <w:rFonts w:ascii="Courier New" w:hAnsi="Courier New" w:cs="Courier New"/>
          <w:color w:val="000000"/>
          <w:sz w:val="20"/>
          <w:szCs w:val="20"/>
          <w:lang w:val="en-US"/>
        </w:rPr>
        <w:t> </w:t>
      </w:r>
      <w:r w:rsidRPr="00C457EE">
        <w:rPr>
          <w:rFonts w:ascii="GHEA Grapalat" w:hAnsi="GHEA Grapalat"/>
          <w:color w:val="000000"/>
          <w:sz w:val="20"/>
          <w:szCs w:val="20"/>
        </w:rPr>
        <w:t>лица;</w:t>
      </w:r>
    </w:p>
    <w:p w14:paraId="049C0C34"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б.</w:t>
      </w:r>
      <w:r w:rsidR="00E1385B" w:rsidRPr="00C457EE">
        <w:rPr>
          <w:rFonts w:ascii="GHEA Grapalat" w:hAnsi="GHEA Grapalat"/>
          <w:color w:val="000000"/>
          <w:sz w:val="20"/>
          <w:szCs w:val="20"/>
        </w:rPr>
        <w:tab/>
      </w:r>
      <w:r w:rsidRPr="00C457E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9C0C35"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sz w:val="20"/>
          <w:szCs w:val="20"/>
        </w:rPr>
      </w:pPr>
      <w:r w:rsidRPr="00C457EE">
        <w:rPr>
          <w:rFonts w:ascii="GHEA Grapalat" w:hAnsi="GHEA Grapalat"/>
          <w:color w:val="000000"/>
          <w:sz w:val="20"/>
          <w:szCs w:val="20"/>
        </w:rPr>
        <w:t>в.</w:t>
      </w:r>
      <w:r w:rsidR="00E1385B" w:rsidRPr="00C457EE">
        <w:rPr>
          <w:rFonts w:ascii="GHEA Grapalat" w:hAnsi="GHEA Grapalat"/>
          <w:color w:val="000000"/>
          <w:sz w:val="20"/>
          <w:szCs w:val="20"/>
        </w:rPr>
        <w:tab/>
      </w:r>
      <w:r w:rsidRPr="00C457E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9C0C36"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г.</w:t>
      </w:r>
      <w:r w:rsidR="00E1385B" w:rsidRPr="00C457EE">
        <w:rPr>
          <w:rFonts w:ascii="GHEA Grapalat" w:hAnsi="GHEA Grapalat"/>
          <w:color w:val="000000"/>
          <w:sz w:val="20"/>
          <w:szCs w:val="20"/>
        </w:rPr>
        <w:tab/>
      </w:r>
      <w:r w:rsidRPr="00C457EE">
        <w:rPr>
          <w:rFonts w:ascii="GHEA Grapalat" w:hAnsi="GHEA Grapalat"/>
          <w:color w:val="000000"/>
          <w:sz w:val="20"/>
          <w:szCs w:val="20"/>
        </w:rPr>
        <w:t>они действовали или действуют согласованно, исходя из общих экономических интересов.</w:t>
      </w:r>
    </w:p>
    <w:p w14:paraId="049C0C37" w14:textId="77777777" w:rsidR="00D5674E" w:rsidRPr="00C457EE" w:rsidRDefault="00D5674E" w:rsidP="00C457EE">
      <w:pPr>
        <w:widowControl w:val="0"/>
        <w:tabs>
          <w:tab w:val="left" w:pos="1134"/>
        </w:tabs>
        <w:ind w:firstLine="567"/>
        <w:jc w:val="both"/>
        <w:rPr>
          <w:rFonts w:ascii="GHEA Grapalat" w:hAnsi="GHEA Grapalat"/>
          <w:color w:val="000000"/>
          <w:sz w:val="20"/>
          <w:szCs w:val="20"/>
        </w:rPr>
      </w:pPr>
      <w:r w:rsidRPr="00C457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49C0C38" w14:textId="77777777" w:rsidR="004175B6" w:rsidRPr="00C457EE" w:rsidRDefault="00096865" w:rsidP="00C457EE">
      <w:pPr>
        <w:widowControl w:val="0"/>
        <w:tabs>
          <w:tab w:val="left" w:pos="1134"/>
        </w:tabs>
        <w:ind w:firstLine="567"/>
        <w:jc w:val="both"/>
        <w:rPr>
          <w:rFonts w:ascii="GHEA Grapalat" w:hAnsi="GHEA Grapalat" w:cs="Arial Armenian"/>
          <w:sz w:val="20"/>
          <w:szCs w:val="20"/>
        </w:rPr>
      </w:pPr>
      <w:r w:rsidRPr="00C457EE">
        <w:rPr>
          <w:rFonts w:ascii="GHEA Grapalat" w:hAnsi="GHEA Grapalat"/>
          <w:sz w:val="20"/>
          <w:szCs w:val="20"/>
        </w:rPr>
        <w:t>2.4</w:t>
      </w:r>
      <w:r w:rsidR="00D13662" w:rsidRPr="00C457EE">
        <w:rPr>
          <w:rFonts w:ascii="GHEA Grapalat" w:hAnsi="GHEA Grapalat"/>
          <w:sz w:val="20"/>
          <w:szCs w:val="20"/>
        </w:rPr>
        <w:t>.</w:t>
      </w:r>
      <w:r w:rsidR="00E1385B" w:rsidRPr="00C457EE">
        <w:rPr>
          <w:rFonts w:ascii="GHEA Grapalat" w:hAnsi="GHEA Grapalat"/>
          <w:sz w:val="20"/>
          <w:szCs w:val="20"/>
        </w:rPr>
        <w:tab/>
      </w:r>
      <w:r w:rsidRPr="00C457EE">
        <w:rPr>
          <w:rFonts w:ascii="GHEA Grapalat" w:hAnsi="GHEA Grapalat"/>
          <w:sz w:val="20"/>
          <w:szCs w:val="20"/>
        </w:rPr>
        <w:t>Участник</w:t>
      </w:r>
      <w:r w:rsidR="000C3F69" w:rsidRPr="00C457EE">
        <w:rPr>
          <w:rFonts w:ascii="GHEA Grapalat" w:hAnsi="GHEA Grapalat"/>
          <w:sz w:val="20"/>
          <w:szCs w:val="20"/>
        </w:rPr>
        <w:t>,</w:t>
      </w:r>
      <w:r w:rsidRPr="00C457EE">
        <w:rPr>
          <w:rFonts w:ascii="GHEA Grapalat" w:hAnsi="GHEA Grapalat"/>
          <w:sz w:val="20"/>
          <w:szCs w:val="20"/>
        </w:rPr>
        <w:t xml:space="preserve"> </w:t>
      </w:r>
      <w:r w:rsidR="002C1D72" w:rsidRPr="00C457EE">
        <w:rPr>
          <w:rFonts w:ascii="GHEA Grapalat" w:hAnsi="GHEA Grapalat"/>
          <w:sz w:val="20"/>
          <w:szCs w:val="20"/>
        </w:rPr>
        <w:t xml:space="preserve">в случае признания </w:t>
      </w:r>
      <w:r w:rsidR="00876D7D" w:rsidRPr="00C457EE">
        <w:rPr>
          <w:rFonts w:ascii="GHEA Grapalat" w:hAnsi="GHEA Grapalat"/>
          <w:sz w:val="20"/>
          <w:szCs w:val="20"/>
        </w:rPr>
        <w:t>ото</w:t>
      </w:r>
      <w:r w:rsidR="002C1D72" w:rsidRPr="00C457EE">
        <w:rPr>
          <w:rFonts w:ascii="GHEA Grapalat" w:hAnsi="GHEA Grapalat"/>
          <w:sz w:val="20"/>
          <w:szCs w:val="20"/>
        </w:rPr>
        <w:t>бранным участником</w:t>
      </w:r>
      <w:r w:rsidR="000C3F69" w:rsidRPr="00C457EE">
        <w:rPr>
          <w:rFonts w:ascii="GHEA Grapalat" w:hAnsi="GHEA Grapalat"/>
          <w:sz w:val="20"/>
          <w:szCs w:val="20"/>
        </w:rPr>
        <w:t>,</w:t>
      </w:r>
      <w:r w:rsidR="002C1D72" w:rsidRPr="00C457EE">
        <w:rPr>
          <w:rFonts w:ascii="GHEA Grapalat" w:hAnsi="GHEA Grapalat"/>
          <w:sz w:val="20"/>
          <w:szCs w:val="20"/>
        </w:rPr>
        <w:t xml:space="preserve"> в срок</w:t>
      </w:r>
      <w:r w:rsidR="00BB67B5" w:rsidRPr="00C457EE">
        <w:rPr>
          <w:rFonts w:ascii="GHEA Grapalat" w:hAnsi="GHEA Grapalat"/>
          <w:sz w:val="20"/>
          <w:szCs w:val="20"/>
        </w:rPr>
        <w:t>и</w:t>
      </w:r>
      <w:r w:rsidR="002C1D72" w:rsidRPr="00C457EE">
        <w:rPr>
          <w:rFonts w:ascii="GHEA Grapalat" w:hAnsi="GHEA Grapalat"/>
          <w:sz w:val="20"/>
          <w:szCs w:val="20"/>
        </w:rPr>
        <w:t xml:space="preserve"> и порядке, установленны</w:t>
      </w:r>
      <w:r w:rsidR="00180D64" w:rsidRPr="00C457EE">
        <w:rPr>
          <w:rFonts w:ascii="GHEA Grapalat" w:hAnsi="GHEA Grapalat"/>
          <w:sz w:val="20"/>
          <w:szCs w:val="20"/>
        </w:rPr>
        <w:t>ми</w:t>
      </w:r>
      <w:r w:rsidR="002C1D72" w:rsidRPr="00C457EE">
        <w:rPr>
          <w:rFonts w:ascii="GHEA Grapalat" w:hAnsi="GHEA Grapalat"/>
          <w:sz w:val="20"/>
          <w:szCs w:val="20"/>
        </w:rPr>
        <w:t xml:space="preserve"> статьей 35 </w:t>
      </w:r>
      <w:r w:rsidR="00876D7D" w:rsidRPr="00C457EE">
        <w:rPr>
          <w:rFonts w:ascii="GHEA Grapalat" w:hAnsi="GHEA Grapalat"/>
          <w:sz w:val="20"/>
          <w:szCs w:val="20"/>
        </w:rPr>
        <w:t>З</w:t>
      </w:r>
      <w:r w:rsidR="002C1D72" w:rsidRPr="00C457EE">
        <w:rPr>
          <w:rFonts w:ascii="GHEA Grapalat" w:hAnsi="GHEA Grapalat"/>
          <w:sz w:val="20"/>
          <w:szCs w:val="20"/>
        </w:rPr>
        <w:t xml:space="preserve">акона, </w:t>
      </w:r>
      <w:r w:rsidR="00466F7A" w:rsidRPr="00C457EE">
        <w:rPr>
          <w:rFonts w:ascii="GHEA Grapalat" w:hAnsi="GHEA Grapalat"/>
          <w:sz w:val="20"/>
          <w:szCs w:val="20"/>
        </w:rPr>
        <w:t xml:space="preserve">представляет </w:t>
      </w:r>
      <w:r w:rsidR="002C1D72" w:rsidRPr="00C457EE">
        <w:rPr>
          <w:rFonts w:ascii="GHEA Grapalat" w:hAnsi="GHEA Grapalat"/>
          <w:sz w:val="20"/>
          <w:szCs w:val="20"/>
        </w:rPr>
        <w:t>обеспеч</w:t>
      </w:r>
      <w:r w:rsidR="00466F7A" w:rsidRPr="00C457EE">
        <w:rPr>
          <w:rFonts w:ascii="GHEA Grapalat" w:hAnsi="GHEA Grapalat"/>
          <w:sz w:val="20"/>
          <w:szCs w:val="20"/>
        </w:rPr>
        <w:t>ение</w:t>
      </w:r>
      <w:r w:rsidR="002C1D72" w:rsidRPr="00C457EE">
        <w:rPr>
          <w:rFonts w:ascii="GHEA Grapalat" w:hAnsi="GHEA Grapalat"/>
          <w:sz w:val="20"/>
          <w:szCs w:val="20"/>
        </w:rPr>
        <w:t xml:space="preserve"> квалификаци</w:t>
      </w:r>
      <w:r w:rsidR="00466F7A" w:rsidRPr="00C457EE">
        <w:rPr>
          <w:rFonts w:ascii="GHEA Grapalat" w:hAnsi="GHEA Grapalat"/>
          <w:sz w:val="20"/>
          <w:szCs w:val="20"/>
        </w:rPr>
        <w:t>и</w:t>
      </w:r>
      <w:r w:rsidR="002C1D72" w:rsidRPr="00C457EE">
        <w:rPr>
          <w:rFonts w:ascii="GHEA Grapalat" w:hAnsi="GHEA Grapalat"/>
          <w:sz w:val="20"/>
          <w:szCs w:val="20"/>
        </w:rPr>
        <w:t xml:space="preserve"> в размере </w:t>
      </w:r>
      <w:r w:rsidR="00A425E2" w:rsidRPr="00C457EE">
        <w:rPr>
          <w:rFonts w:ascii="GHEA Grapalat" w:hAnsi="GHEA Grapalat"/>
          <w:sz w:val="20"/>
          <w:szCs w:val="20"/>
        </w:rPr>
        <w:t>15 процентов</w:t>
      </w:r>
      <w:r w:rsidR="00A425E2" w:rsidRPr="00C457EE">
        <w:rPr>
          <w:rFonts w:ascii="GHEA Grapalat" w:hAnsi="GHEA Grapalat"/>
          <w:sz w:val="20"/>
          <w:szCs w:val="20"/>
          <w:vertAlign w:val="superscript"/>
        </w:rPr>
        <w:t>5,1</w:t>
      </w:r>
      <w:r w:rsidR="00A425E2" w:rsidRPr="00C457EE">
        <w:rPr>
          <w:rFonts w:ascii="GHEA Grapalat" w:hAnsi="GHEA Grapalat"/>
          <w:sz w:val="20"/>
          <w:szCs w:val="20"/>
        </w:rPr>
        <w:t xml:space="preserve"> представленного им ценового предложения.</w:t>
      </w:r>
      <w:r w:rsidR="00A425E2" w:rsidRPr="00C457EE">
        <w:rPr>
          <w:sz w:val="20"/>
          <w:szCs w:val="20"/>
        </w:rPr>
        <w:t xml:space="preserve"> </w:t>
      </w:r>
      <w:r w:rsidR="00A425E2" w:rsidRPr="00C457EE">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C457EE">
        <w:rPr>
          <w:rFonts w:ascii="GHEA Grapalat" w:hAnsi="GHEA Grapalat"/>
          <w:sz w:val="20"/>
          <w:szCs w:val="20"/>
        </w:rPr>
        <w:t>.</w:t>
      </w:r>
    </w:p>
    <w:p w14:paraId="049C0C39" w14:textId="77777777" w:rsidR="000A6B75" w:rsidRPr="00C457EE" w:rsidRDefault="000A6B75"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2.</w:t>
      </w:r>
      <w:r w:rsidR="00DA4643" w:rsidRPr="00C457EE">
        <w:rPr>
          <w:rFonts w:ascii="GHEA Grapalat" w:hAnsi="GHEA Grapalat"/>
          <w:sz w:val="20"/>
        </w:rPr>
        <w:t>5</w:t>
      </w:r>
      <w:r w:rsidR="000A15F9" w:rsidRPr="00C457EE">
        <w:rPr>
          <w:rFonts w:ascii="GHEA Grapalat" w:hAnsi="GHEA Grapalat"/>
          <w:sz w:val="20"/>
        </w:rPr>
        <w:t>.</w:t>
      </w:r>
      <w:r w:rsidR="00F04AA1" w:rsidRPr="00C457EE">
        <w:rPr>
          <w:rFonts w:ascii="GHEA Grapalat" w:hAnsi="GHEA Grapalat"/>
          <w:sz w:val="20"/>
        </w:rPr>
        <w:tab/>
      </w:r>
      <w:r w:rsidRPr="00C457EE">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457EE">
        <w:rPr>
          <w:rFonts w:ascii="GHEA Grapalat" w:hAnsi="GHEA Grapalat"/>
          <w:sz w:val="20"/>
        </w:rPr>
        <w:t xml:space="preserve"> </w:t>
      </w:r>
      <w:r w:rsidR="00C366B6" w:rsidRPr="00C457EE">
        <w:rPr>
          <w:rFonts w:ascii="GHEA Grapalat" w:hAnsi="GHEA Grapalat"/>
          <w:sz w:val="20"/>
        </w:rPr>
        <w:t>(на один и тот же лот)</w:t>
      </w:r>
      <w:r w:rsidRPr="00C457EE">
        <w:rPr>
          <w:rFonts w:ascii="GHEA Grapalat" w:hAnsi="GHEA Grapalat"/>
          <w:sz w:val="20"/>
        </w:rPr>
        <w:t xml:space="preserve">. </w:t>
      </w:r>
    </w:p>
    <w:p w14:paraId="049C0C3A" w14:textId="77777777" w:rsidR="009E07EE" w:rsidRPr="00C457EE" w:rsidRDefault="000A6B75"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2.</w:t>
      </w:r>
      <w:r w:rsidR="00C366B6" w:rsidRPr="00C457EE">
        <w:rPr>
          <w:rFonts w:ascii="GHEA Grapalat" w:hAnsi="GHEA Grapalat"/>
        </w:rPr>
        <w:t>6</w:t>
      </w:r>
      <w:r w:rsidR="000A15F9" w:rsidRPr="00C457EE">
        <w:rPr>
          <w:rFonts w:ascii="GHEA Grapalat" w:hAnsi="GHEA Grapalat"/>
        </w:rPr>
        <w:t>.</w:t>
      </w:r>
      <w:r w:rsidR="00F04AA1" w:rsidRPr="00C457EE">
        <w:rPr>
          <w:rFonts w:ascii="GHEA Grapalat" w:hAnsi="GHEA Grapalat"/>
        </w:rPr>
        <w:tab/>
      </w:r>
      <w:r w:rsidRPr="00C457EE">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049C0C3B" w14:textId="77777777" w:rsidR="000A6B75" w:rsidRPr="00C457EE" w:rsidRDefault="000A6B75" w:rsidP="00C457EE">
      <w:pPr>
        <w:pStyle w:val="23"/>
        <w:widowControl w:val="0"/>
        <w:spacing w:line="240" w:lineRule="auto"/>
        <w:rPr>
          <w:rFonts w:ascii="GHEA Grapalat" w:hAnsi="GHEA Grapalat" w:cs="Sylfaen"/>
        </w:rPr>
      </w:pPr>
      <w:r w:rsidRPr="00C457EE">
        <w:rPr>
          <w:rFonts w:ascii="GHEA Grapalat" w:hAnsi="GHEA Grapalat"/>
        </w:rPr>
        <w:t>В подобном случае:</w:t>
      </w:r>
    </w:p>
    <w:p w14:paraId="049C0C3C" w14:textId="77777777" w:rsidR="005A405F" w:rsidRPr="00C457EE" w:rsidRDefault="00C366B6"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1</w:t>
      </w:r>
      <w:r w:rsidR="000A6B75" w:rsidRPr="00C457EE">
        <w:rPr>
          <w:rFonts w:ascii="GHEA Grapalat" w:hAnsi="GHEA Grapalat"/>
        </w:rPr>
        <w:t>)</w:t>
      </w:r>
      <w:r w:rsidR="00911F57" w:rsidRPr="00C457EE">
        <w:rPr>
          <w:rFonts w:ascii="GHEA Grapalat" w:hAnsi="GHEA Grapalat"/>
        </w:rPr>
        <w:tab/>
      </w:r>
      <w:r w:rsidR="000A6B75" w:rsidRPr="00C457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457EE">
        <w:rPr>
          <w:rFonts w:ascii="GHEA Grapalat" w:hAnsi="GHEA Grapalat"/>
        </w:rPr>
        <w:t xml:space="preserve"> (на один и тот же лот)</w:t>
      </w:r>
      <w:r w:rsidR="000A6B75" w:rsidRPr="00C457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C0C3D" w14:textId="77777777" w:rsidR="000A6B75" w:rsidRPr="00C457EE" w:rsidRDefault="00C366B6"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2</w:t>
      </w:r>
      <w:r w:rsidR="000A6B75" w:rsidRPr="00C457EE">
        <w:rPr>
          <w:rFonts w:ascii="GHEA Grapalat" w:hAnsi="GHEA Grapalat"/>
        </w:rPr>
        <w:t>)</w:t>
      </w:r>
      <w:r w:rsidR="00911F57" w:rsidRPr="00C457EE">
        <w:rPr>
          <w:rFonts w:ascii="GHEA Grapalat" w:hAnsi="GHEA Grapalat"/>
        </w:rPr>
        <w:tab/>
      </w:r>
      <w:r w:rsidR="000A6B75" w:rsidRPr="00C457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49C0C3E" w14:textId="77777777" w:rsidR="00096865" w:rsidRPr="00C457EE" w:rsidRDefault="00ED2352" w:rsidP="00C457EE">
      <w:pPr>
        <w:widowControl w:val="0"/>
        <w:jc w:val="center"/>
        <w:rPr>
          <w:rFonts w:ascii="GHEA Grapalat" w:hAnsi="GHEA Grapalat" w:cs="Arial"/>
          <w:b/>
          <w:sz w:val="20"/>
          <w:szCs w:val="20"/>
        </w:rPr>
      </w:pPr>
      <w:r w:rsidRPr="00C457EE">
        <w:rPr>
          <w:rFonts w:ascii="GHEA Grapalat" w:hAnsi="GHEA Grapalat"/>
          <w:b/>
          <w:sz w:val="20"/>
          <w:szCs w:val="20"/>
        </w:rPr>
        <w:t>3.</w:t>
      </w:r>
      <w:r w:rsidR="002B32D6" w:rsidRPr="00C457EE">
        <w:rPr>
          <w:rFonts w:ascii="GHEA Grapalat" w:hAnsi="GHEA Grapalat"/>
          <w:b/>
          <w:sz w:val="20"/>
          <w:szCs w:val="20"/>
        </w:rPr>
        <w:t xml:space="preserve"> РАЗЪЯСНЕНИЕ ПРИГЛАШЕНИЯ </w:t>
      </w:r>
      <w:r w:rsidRPr="00C457EE">
        <w:rPr>
          <w:rFonts w:ascii="GHEA Grapalat" w:hAnsi="GHEA Grapalat"/>
          <w:b/>
          <w:sz w:val="20"/>
          <w:szCs w:val="20"/>
        </w:rPr>
        <w:br/>
      </w:r>
      <w:r w:rsidR="002B32D6" w:rsidRPr="00C457EE">
        <w:rPr>
          <w:rFonts w:ascii="GHEA Grapalat" w:hAnsi="GHEA Grapalat"/>
          <w:b/>
          <w:sz w:val="20"/>
          <w:szCs w:val="20"/>
        </w:rPr>
        <w:t xml:space="preserve">И ПОРЯДОК ВНЕСЕНИЯ ИЗМЕНЕНИЯ В ПРИГЛАШЕНИЕ </w:t>
      </w:r>
    </w:p>
    <w:p w14:paraId="049C0C3F" w14:textId="77777777" w:rsidR="0032548E"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3.1</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Согласно статье 29 Закона участник вправе требовать от заказчика разъяснения приглашения.</w:t>
      </w:r>
    </w:p>
    <w:p w14:paraId="049C0C40" w14:textId="77777777" w:rsidR="00096865" w:rsidRPr="00C457EE" w:rsidRDefault="00096865" w:rsidP="00C457EE">
      <w:pPr>
        <w:widowControl w:val="0"/>
        <w:autoSpaceDE w:val="0"/>
        <w:autoSpaceDN w:val="0"/>
        <w:adjustRightInd w:val="0"/>
        <w:ind w:firstLine="567"/>
        <w:jc w:val="both"/>
        <w:rPr>
          <w:rFonts w:ascii="GHEA Grapalat" w:hAnsi="GHEA Grapalat"/>
          <w:sz w:val="20"/>
          <w:szCs w:val="20"/>
        </w:rPr>
      </w:pPr>
      <w:r w:rsidRPr="00C457EE">
        <w:rPr>
          <w:rFonts w:ascii="GHEA Grapalat" w:hAnsi="GHEA Grapalat"/>
          <w:sz w:val="20"/>
          <w:szCs w:val="20"/>
        </w:rPr>
        <w:t xml:space="preserve">Участник имеет право </w:t>
      </w:r>
      <w:r w:rsidR="006735A4" w:rsidRPr="00C457EE">
        <w:rPr>
          <w:rFonts w:ascii="GHEA Grapalat" w:hAnsi="GHEA Grapalat"/>
          <w:sz w:val="20"/>
          <w:szCs w:val="20"/>
        </w:rPr>
        <w:t>в письменной форме</w:t>
      </w:r>
      <w:r w:rsidRPr="00C457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457EE">
        <w:rPr>
          <w:rFonts w:ascii="GHEA Grapalat" w:hAnsi="GHEA Grapalat"/>
          <w:sz w:val="20"/>
          <w:szCs w:val="20"/>
        </w:rPr>
        <w:t xml:space="preserve">в письменной форме </w:t>
      </w:r>
      <w:r w:rsidRPr="00C457EE">
        <w:rPr>
          <w:rFonts w:ascii="GHEA Grapalat" w:hAnsi="GHEA Grapalat"/>
          <w:sz w:val="20"/>
          <w:szCs w:val="20"/>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0B3864" w:rsidRPr="00C457EE">
        <w:rPr>
          <w:rStyle w:val="af6"/>
          <w:rFonts w:ascii="GHEA Grapalat" w:hAnsi="GHEA Grapalat"/>
          <w:sz w:val="20"/>
          <w:szCs w:val="20"/>
        </w:rPr>
        <w:footnoteReference w:customMarkFollows="1" w:id="1"/>
        <w:t>5</w:t>
      </w:r>
      <w:r w:rsidRPr="00C457EE">
        <w:rPr>
          <w:rFonts w:ascii="GHEA Grapalat" w:hAnsi="GHEA Grapalat"/>
          <w:sz w:val="20"/>
          <w:szCs w:val="20"/>
        </w:rPr>
        <w:t>.</w:t>
      </w:r>
      <w:r w:rsidR="00AA7117" w:rsidRPr="00C457EE">
        <w:rPr>
          <w:rFonts w:ascii="GHEA Grapalat" w:hAnsi="GHEA Grapalat"/>
          <w:sz w:val="20"/>
          <w:szCs w:val="20"/>
        </w:rPr>
        <w:t xml:space="preserve"> </w:t>
      </w:r>
    </w:p>
    <w:p w14:paraId="049C0C41"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3.2.</w:t>
      </w:r>
      <w:r w:rsidR="00ED2352" w:rsidRPr="00C457EE">
        <w:rPr>
          <w:rFonts w:ascii="GHEA Grapalat" w:hAnsi="GHEA Grapalat"/>
          <w:sz w:val="20"/>
          <w:szCs w:val="20"/>
        </w:rPr>
        <w:tab/>
      </w:r>
      <w:r w:rsidRPr="00C457EE">
        <w:rPr>
          <w:rFonts w:ascii="GHEA Grapalat" w:hAnsi="GHEA Grapalat"/>
          <w:sz w:val="20"/>
          <w:szCs w:val="20"/>
        </w:rPr>
        <w:t>В день предоставления разъяснения объявление о запросе и о</w:t>
      </w:r>
      <w:r w:rsidR="00775FAF" w:rsidRPr="00C457EE">
        <w:rPr>
          <w:rFonts w:ascii="Courier New" w:hAnsi="Courier New" w:cs="Courier New"/>
          <w:sz w:val="20"/>
          <w:szCs w:val="20"/>
          <w:lang w:val="en-US"/>
        </w:rPr>
        <w:t> </w:t>
      </w:r>
      <w:r w:rsidRPr="00C457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457EE">
        <w:rPr>
          <w:rFonts w:ascii="Courier New" w:hAnsi="Courier New" w:cs="Courier New"/>
          <w:sz w:val="20"/>
          <w:szCs w:val="20"/>
          <w:lang w:val="en-US"/>
        </w:rPr>
        <w:t> </w:t>
      </w:r>
      <w:r w:rsidRPr="00C457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49C0C42" w14:textId="77777777" w:rsidR="00462E00" w:rsidRPr="00C457EE" w:rsidRDefault="00096865" w:rsidP="00C457EE">
      <w:pPr>
        <w:widowControl w:val="0"/>
        <w:tabs>
          <w:tab w:val="left" w:pos="1134"/>
        </w:tabs>
        <w:autoSpaceDE w:val="0"/>
        <w:autoSpaceDN w:val="0"/>
        <w:adjustRightInd w:val="0"/>
        <w:ind w:firstLine="567"/>
        <w:jc w:val="both"/>
        <w:rPr>
          <w:rFonts w:ascii="GHEA Grapalat" w:hAnsi="GHEA Grapalat"/>
          <w:sz w:val="20"/>
          <w:szCs w:val="20"/>
        </w:rPr>
      </w:pPr>
      <w:r w:rsidRPr="00C457EE">
        <w:rPr>
          <w:rFonts w:ascii="GHEA Grapalat" w:hAnsi="GHEA Grapalat"/>
          <w:sz w:val="20"/>
          <w:szCs w:val="20"/>
        </w:rPr>
        <w:t>3.3</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457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457EE">
        <w:rPr>
          <w:rFonts w:ascii="GHEA Grapalat" w:hAnsi="GHEA Grapalat"/>
          <w:sz w:val="20"/>
          <w:szCs w:val="20"/>
        </w:rPr>
        <w:t>у</w:t>
      </w:r>
      <w:r w:rsidR="00791FE4" w:rsidRPr="00C457EE">
        <w:rPr>
          <w:rFonts w:ascii="GHEA Grapalat" w:hAnsi="GHEA Grapalat"/>
          <w:sz w:val="20"/>
          <w:szCs w:val="20"/>
        </w:rPr>
        <w:t>частником товаров техническим характеристикам, предусмотренным настоящим</w:t>
      </w:r>
      <w:r w:rsidR="00791FE4" w:rsidRPr="00C457EE">
        <w:rPr>
          <w:rFonts w:ascii="Sylfaen" w:hAnsi="Sylfaen"/>
          <w:sz w:val="20"/>
          <w:szCs w:val="20"/>
          <w:lang w:val="hy-AM"/>
        </w:rPr>
        <w:t xml:space="preserve"> </w:t>
      </w:r>
      <w:r w:rsidR="00791FE4" w:rsidRPr="00C457EE">
        <w:rPr>
          <w:rFonts w:ascii="GHEA Grapalat" w:hAnsi="GHEA Grapalat"/>
          <w:sz w:val="20"/>
          <w:szCs w:val="20"/>
        </w:rPr>
        <w:t>приглашением</w:t>
      </w:r>
      <w:r w:rsidRPr="00C457E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49C0C43" w14:textId="77777777" w:rsidR="00096865" w:rsidRPr="00C457EE" w:rsidRDefault="00096865" w:rsidP="00C457EE">
      <w:pPr>
        <w:widowControl w:val="0"/>
        <w:tabs>
          <w:tab w:val="left" w:pos="1134"/>
        </w:tabs>
        <w:autoSpaceDE w:val="0"/>
        <w:autoSpaceDN w:val="0"/>
        <w:adjustRightInd w:val="0"/>
        <w:ind w:firstLine="567"/>
        <w:jc w:val="both"/>
        <w:rPr>
          <w:rFonts w:ascii="GHEA Grapalat" w:hAnsi="GHEA Grapalat"/>
          <w:sz w:val="20"/>
          <w:szCs w:val="20"/>
          <w:lang w:val="hy-AM"/>
        </w:rPr>
      </w:pPr>
      <w:r w:rsidRPr="00C457EE">
        <w:rPr>
          <w:rFonts w:ascii="GHEA Grapalat" w:hAnsi="GHEA Grapalat"/>
          <w:sz w:val="20"/>
          <w:szCs w:val="20"/>
        </w:rPr>
        <w:t>3.4</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457EE">
        <w:rPr>
          <w:rFonts w:ascii="GHEA Grapalat" w:hAnsi="GHEA Grapalat"/>
          <w:sz w:val="20"/>
          <w:szCs w:val="20"/>
          <w:vertAlign w:val="superscript"/>
          <w:lang w:val="hy-AM"/>
        </w:rPr>
        <w:t>5</w:t>
      </w:r>
      <w:r w:rsidRPr="00C457EE">
        <w:rPr>
          <w:rFonts w:ascii="GHEA Grapalat" w:hAnsi="GHEA Grapalat"/>
          <w:sz w:val="20"/>
          <w:szCs w:val="20"/>
        </w:rPr>
        <w:t xml:space="preserve"> </w:t>
      </w:r>
    </w:p>
    <w:p w14:paraId="049C0C44" w14:textId="77777777" w:rsidR="002D7D70" w:rsidRPr="00C457EE" w:rsidRDefault="002D7D70" w:rsidP="00C457EE">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457EE">
        <w:rPr>
          <w:rFonts w:ascii="GHEA Grapalat" w:hAnsi="GHEA Grapalat"/>
          <w:sz w:val="20"/>
          <w:szCs w:val="20"/>
          <w:lang w:val="hy-AM"/>
        </w:rPr>
        <w:t>3.5</w:t>
      </w:r>
      <w:r w:rsidR="00F9791A" w:rsidRPr="00C457EE">
        <w:rPr>
          <w:rFonts w:ascii="GHEA Grapalat" w:hAnsi="GHEA Grapalat"/>
          <w:sz w:val="20"/>
          <w:szCs w:val="20"/>
        </w:rPr>
        <w:t xml:space="preserve"> </w:t>
      </w:r>
      <w:r w:rsidR="00F9791A" w:rsidRPr="00C457EE">
        <w:rPr>
          <w:rFonts w:ascii="GHEA Grapalat" w:hAnsi="GHEA Grapalat"/>
          <w:sz w:val="20"/>
          <w:szCs w:val="20"/>
          <w:lang w:val="hy-AM"/>
        </w:rPr>
        <w:t>Кажд</w:t>
      </w:r>
      <w:r w:rsidR="00F9791A" w:rsidRPr="00C457EE">
        <w:rPr>
          <w:rFonts w:ascii="GHEA Grapalat" w:hAnsi="GHEA Grapalat"/>
          <w:sz w:val="20"/>
          <w:szCs w:val="20"/>
        </w:rPr>
        <w:t>ое лиц</w:t>
      </w:r>
      <w:r w:rsidR="00CA1F39" w:rsidRPr="00C457EE">
        <w:rPr>
          <w:rFonts w:ascii="GHEA Grapalat" w:hAnsi="GHEA Grapalat"/>
          <w:sz w:val="20"/>
          <w:szCs w:val="20"/>
        </w:rPr>
        <w:t>о</w:t>
      </w:r>
      <w:r w:rsidR="00CA1F39" w:rsidRPr="00C457EE">
        <w:rPr>
          <w:rFonts w:ascii="GHEA Grapalat" w:hAnsi="GHEA Grapalat"/>
          <w:sz w:val="20"/>
          <w:szCs w:val="20"/>
          <w:lang w:val="hy-AM"/>
        </w:rPr>
        <w:t xml:space="preserve"> без указания имени</w:t>
      </w:r>
      <w:r w:rsidR="00F9791A" w:rsidRPr="00C457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457EE">
        <w:rPr>
          <w:rFonts w:ascii="GHEA Grapalat" w:hAnsi="GHEA Grapalat"/>
          <w:sz w:val="20"/>
          <w:szCs w:val="20"/>
        </w:rPr>
        <w:t xml:space="preserve">имеет право </w:t>
      </w:r>
      <w:r w:rsidR="00F9791A" w:rsidRPr="00C457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457EE">
        <w:rPr>
          <w:rFonts w:ascii="GHEA Grapalat" w:hAnsi="GHEA Grapalat"/>
          <w:sz w:val="20"/>
          <w:szCs w:val="20"/>
        </w:rPr>
        <w:t xml:space="preserve"> </w:t>
      </w:r>
      <w:r w:rsidR="00F9791A" w:rsidRPr="00C457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457EE">
        <w:rPr>
          <w:rFonts w:ascii="GHEA Grapalat" w:hAnsi="GHEA Grapalat"/>
          <w:sz w:val="20"/>
          <w:szCs w:val="20"/>
        </w:rPr>
        <w:t>.</w:t>
      </w:r>
      <w:r w:rsidR="00F9791A" w:rsidRPr="00C457EE">
        <w:rPr>
          <w:rFonts w:ascii="GHEA Grapalat" w:hAnsi="GHEA Grapalat"/>
          <w:sz w:val="20"/>
          <w:szCs w:val="20"/>
          <w:lang w:val="hy-AM"/>
        </w:rPr>
        <w:t xml:space="preserve"> </w:t>
      </w:r>
      <w:r w:rsidR="00750FFF" w:rsidRPr="00C457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49C0C45" w14:textId="77777777" w:rsidR="00096865" w:rsidRPr="00C457EE" w:rsidRDefault="00096865" w:rsidP="00C457EE">
      <w:pPr>
        <w:widowControl w:val="0"/>
        <w:tabs>
          <w:tab w:val="left" w:pos="1134"/>
        </w:tabs>
        <w:autoSpaceDE w:val="0"/>
        <w:autoSpaceDN w:val="0"/>
        <w:adjustRightInd w:val="0"/>
        <w:ind w:firstLine="567"/>
        <w:jc w:val="both"/>
        <w:rPr>
          <w:rFonts w:ascii="GHEA Grapalat" w:hAnsi="GHEA Grapalat" w:cs="Arial Unicode"/>
          <w:sz w:val="20"/>
          <w:szCs w:val="20"/>
        </w:rPr>
      </w:pPr>
      <w:r w:rsidRPr="00C457EE">
        <w:rPr>
          <w:rFonts w:ascii="GHEA Grapalat" w:hAnsi="GHEA Grapalat"/>
          <w:sz w:val="20"/>
          <w:szCs w:val="20"/>
        </w:rPr>
        <w:t>3.</w:t>
      </w:r>
      <w:r w:rsidR="00E648D1" w:rsidRPr="00C457EE">
        <w:rPr>
          <w:rFonts w:ascii="GHEA Grapalat" w:hAnsi="GHEA Grapalat"/>
          <w:sz w:val="20"/>
          <w:szCs w:val="20"/>
          <w:lang w:val="hy-AM"/>
        </w:rPr>
        <w:t>6</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457EE">
        <w:rPr>
          <w:rFonts w:ascii="Courier New" w:hAnsi="Courier New" w:cs="Courier New"/>
          <w:sz w:val="20"/>
          <w:szCs w:val="20"/>
          <w:lang w:val="en-US"/>
        </w:rPr>
        <w:t> </w:t>
      </w:r>
      <w:r w:rsidRPr="00C457EE">
        <w:rPr>
          <w:rFonts w:ascii="GHEA Grapalat" w:hAnsi="GHEA Grapalat"/>
          <w:sz w:val="20"/>
          <w:szCs w:val="20"/>
        </w:rPr>
        <w:t xml:space="preserve">этих изменениях. </w:t>
      </w:r>
    </w:p>
    <w:p w14:paraId="049C0C46" w14:textId="77777777" w:rsidR="00096865" w:rsidRPr="00C457EE" w:rsidRDefault="00955A1E" w:rsidP="00C457EE">
      <w:pPr>
        <w:widowControl w:val="0"/>
        <w:jc w:val="center"/>
        <w:rPr>
          <w:rFonts w:ascii="GHEA Grapalat" w:hAnsi="GHEA Grapalat" w:cs="Arial"/>
          <w:b/>
          <w:sz w:val="20"/>
          <w:szCs w:val="20"/>
        </w:rPr>
      </w:pPr>
      <w:r w:rsidRPr="00C457EE">
        <w:rPr>
          <w:rFonts w:ascii="GHEA Grapalat" w:hAnsi="GHEA Grapalat"/>
          <w:b/>
          <w:sz w:val="20"/>
          <w:szCs w:val="20"/>
        </w:rPr>
        <w:t>4. ПОРЯДОК ПОДАЧИ ЗАЯВКИ</w:t>
      </w:r>
    </w:p>
    <w:p w14:paraId="049C0C47"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4.1</w:t>
      </w:r>
      <w:r w:rsidR="00A34DFE" w:rsidRPr="00C457EE">
        <w:rPr>
          <w:rFonts w:ascii="GHEA Grapalat" w:hAnsi="GHEA Grapalat"/>
          <w:sz w:val="20"/>
          <w:szCs w:val="20"/>
        </w:rPr>
        <w:t>.</w:t>
      </w:r>
      <w:r w:rsidR="009C7913" w:rsidRPr="00C457EE">
        <w:rPr>
          <w:rFonts w:ascii="GHEA Grapalat" w:hAnsi="GHEA Grapalat"/>
          <w:sz w:val="20"/>
          <w:szCs w:val="20"/>
        </w:rPr>
        <w:tab/>
      </w:r>
      <w:r w:rsidRPr="00C457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49C0C48" w14:textId="77777777" w:rsidR="00486B55" w:rsidRPr="00C457EE" w:rsidRDefault="00096865" w:rsidP="00C457EE">
      <w:pPr>
        <w:pStyle w:val="23"/>
        <w:widowControl w:val="0"/>
        <w:spacing w:line="240" w:lineRule="auto"/>
        <w:ind w:firstLine="567"/>
        <w:rPr>
          <w:rFonts w:ascii="GHEA Grapalat" w:hAnsi="GHEA Grapalat" w:cs="Sylfaen"/>
        </w:rPr>
      </w:pPr>
      <w:r w:rsidRPr="00C457EE">
        <w:rPr>
          <w:rFonts w:ascii="GHEA Grapalat" w:hAnsi="GHEA Grapalat"/>
        </w:rPr>
        <w:t>Участник может подать заявку как для каждого лота, так и для нескольких или всех лотов.</w:t>
      </w:r>
      <w:r w:rsidR="00AA7117" w:rsidRPr="00C457EE">
        <w:rPr>
          <w:rFonts w:ascii="GHEA Grapalat" w:hAnsi="GHEA Grapalat"/>
        </w:rPr>
        <w:t xml:space="preserve"> </w:t>
      </w:r>
    </w:p>
    <w:p w14:paraId="049C0C49" w14:textId="77777777" w:rsidR="00096865" w:rsidRPr="00C457EE" w:rsidRDefault="000946A3" w:rsidP="00C457EE">
      <w:pPr>
        <w:pStyle w:val="23"/>
        <w:widowControl w:val="0"/>
        <w:spacing w:line="240" w:lineRule="auto"/>
        <w:ind w:firstLine="567"/>
        <w:rPr>
          <w:rFonts w:ascii="GHEA Grapalat" w:hAnsi="GHEA Grapalat" w:cs="Sylfaen"/>
        </w:rPr>
      </w:pPr>
      <w:r w:rsidRPr="00C457EE">
        <w:rPr>
          <w:rFonts w:ascii="GHEA Grapalat" w:hAnsi="GHEA Grapalat"/>
        </w:rPr>
        <w:t>Заявка подается до истечения срока, установленного для этого настоящим Приглашением.</w:t>
      </w:r>
    </w:p>
    <w:p w14:paraId="049C0C4A" w14:textId="77777777" w:rsidR="00096865" w:rsidRPr="00C457EE" w:rsidRDefault="000946A3" w:rsidP="00C457EE">
      <w:pPr>
        <w:pStyle w:val="23"/>
        <w:widowControl w:val="0"/>
        <w:spacing w:line="240" w:lineRule="auto"/>
        <w:ind w:firstLine="567"/>
        <w:rPr>
          <w:rFonts w:ascii="GHEA Grapalat" w:hAnsi="GHEA Grapalat"/>
        </w:rPr>
      </w:pPr>
      <w:r w:rsidRPr="00C457EE">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F75A08">
        <w:rPr>
          <w:rFonts w:ascii="GHEA Grapalat" w:hAnsi="GHEA Grapalat"/>
        </w:rPr>
        <w:t>запрос котировки</w:t>
      </w:r>
      <w:r w:rsidRPr="00C457EE">
        <w:rPr>
          <w:rFonts w:ascii="GHEA Grapalat" w:hAnsi="GHEA Grapalat"/>
        </w:rPr>
        <w:t>.</w:t>
      </w:r>
    </w:p>
    <w:p w14:paraId="049C0C4B" w14:textId="50CCC107" w:rsidR="00A80ECD" w:rsidRPr="00C457EE" w:rsidRDefault="00A80ECD"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4.2.</w:t>
      </w:r>
      <w:r w:rsidRPr="00C457EE">
        <w:rPr>
          <w:rFonts w:ascii="GHEA Grapalat" w:hAnsi="GHEA Grapalat"/>
        </w:rPr>
        <w:tab/>
        <w:t>Заявки на процедуру необходимо представить в комиссию по адресу "</w:t>
      </w:r>
      <w:r w:rsidR="006E7EF7" w:rsidRPr="006E7EF7">
        <w:rPr>
          <w:rFonts w:ascii="GHEA Grapalat" w:hAnsi="GHEA Grapalat"/>
          <w:i/>
        </w:rPr>
        <w:t xml:space="preserve"> </w:t>
      </w:r>
      <w:r w:rsidR="006E7EF7" w:rsidRPr="00170CAE">
        <w:rPr>
          <w:rFonts w:ascii="GHEA Grapalat" w:hAnsi="GHEA Grapalat"/>
          <w:i/>
        </w:rPr>
        <w:t xml:space="preserve">Сюникский марз, </w:t>
      </w:r>
      <w:r w:rsidR="003A0758">
        <w:rPr>
          <w:rFonts w:ascii="GHEA Grapalat" w:hAnsi="GHEA Grapalat"/>
          <w:i/>
        </w:rPr>
        <w:t xml:space="preserve">Муниципалитет Теха, </w:t>
      </w:r>
      <w:r w:rsidR="00566ECB">
        <w:rPr>
          <w:rFonts w:ascii="GHEA Grapalat" w:hAnsi="GHEA Grapalat"/>
          <w:i/>
          <w:lang w:val="hy-AM"/>
        </w:rPr>
        <w:t>с. Тех,</w:t>
      </w:r>
      <w:r w:rsidR="003A0758">
        <w:rPr>
          <w:rFonts w:ascii="GHEA Grapalat" w:hAnsi="GHEA Grapalat"/>
          <w:i/>
        </w:rPr>
        <w:t xml:space="preserve"> 35-я улица</w:t>
      </w:r>
      <w:r w:rsidR="00566ECB">
        <w:rPr>
          <w:rFonts w:ascii="GHEA Grapalat" w:hAnsi="GHEA Grapalat"/>
          <w:i/>
          <w:lang w:val="hy-AM"/>
        </w:rPr>
        <w:t>, цт.</w:t>
      </w:r>
      <w:r w:rsidR="003A0758">
        <w:rPr>
          <w:rFonts w:ascii="GHEA Grapalat" w:hAnsi="GHEA Grapalat"/>
          <w:i/>
        </w:rPr>
        <w:t xml:space="preserve"> 2</w:t>
      </w:r>
      <w:r w:rsidRPr="00C457EE">
        <w:rPr>
          <w:rFonts w:ascii="GHEA Grapalat" w:hAnsi="GHEA Grapalat"/>
        </w:rPr>
        <w:t>" не позднее, чем "</w:t>
      </w:r>
      <w:r w:rsidR="00A2119B">
        <w:rPr>
          <w:rFonts w:ascii="GHEA Grapalat" w:hAnsi="GHEA Grapalat"/>
        </w:rPr>
        <w:t>12</w:t>
      </w:r>
      <w:r w:rsidR="006E7EF7" w:rsidRPr="006E7EF7">
        <w:rPr>
          <w:rFonts w:ascii="GHEA Grapalat" w:hAnsi="GHEA Grapalat"/>
        </w:rPr>
        <w:t>:00</w:t>
      </w:r>
      <w:r w:rsidRPr="00C457EE">
        <w:rPr>
          <w:rFonts w:ascii="GHEA Grapalat" w:hAnsi="GHEA Grapalat"/>
        </w:rPr>
        <w:t>" часов "</w:t>
      </w:r>
      <w:r w:rsidR="00E92B6C">
        <w:rPr>
          <w:rFonts w:ascii="GHEA Grapalat" w:hAnsi="GHEA Grapalat"/>
        </w:rPr>
        <w:t>7</w:t>
      </w:r>
      <w:r w:rsidRPr="00C457EE">
        <w:rPr>
          <w:rFonts w:ascii="GHEA Grapalat" w:hAnsi="GHEA Grapalat"/>
        </w:rPr>
        <w:t xml:space="preserve">"-го дня с даты опубликования в бюллетене объявления и приглашения на настоящую процедуру. </w:t>
      </w:r>
    </w:p>
    <w:p w14:paraId="049C0C4C" w14:textId="1840E706" w:rsidR="00A80ECD" w:rsidRPr="00C457EE" w:rsidRDefault="00A80ECD" w:rsidP="00C457EE">
      <w:pPr>
        <w:pStyle w:val="23"/>
        <w:widowControl w:val="0"/>
        <w:spacing w:line="240" w:lineRule="auto"/>
        <w:ind w:firstLine="567"/>
        <w:rPr>
          <w:rFonts w:ascii="GHEA Grapalat" w:hAnsi="GHEA Grapalat" w:cs="Sylfaen"/>
        </w:rPr>
      </w:pPr>
      <w:r w:rsidRPr="00C457EE">
        <w:rPr>
          <w:rFonts w:ascii="GHEA Grapalat" w:hAnsi="GHEA Grapalat"/>
        </w:rPr>
        <w:t>Заявки на процедуру получает и в журнале регистрации заявок регистрирует секретарь комиссии "</w:t>
      </w:r>
      <w:r w:rsidR="00566ECB">
        <w:rPr>
          <w:rFonts w:ascii="GHEA Grapalat" w:hAnsi="GHEA Grapalat"/>
        </w:rPr>
        <w:t>А</w:t>
      </w:r>
      <w:r w:rsidR="006E7EF7" w:rsidRPr="006E7EF7">
        <w:rPr>
          <w:rFonts w:ascii="GHEA Grapalat" w:hAnsi="GHEA Grapalat"/>
        </w:rPr>
        <w:t>н</w:t>
      </w:r>
      <w:r w:rsidR="00566ECB">
        <w:rPr>
          <w:rFonts w:ascii="GHEA Grapalat" w:hAnsi="GHEA Grapalat"/>
          <w:lang w:val="hy-AM"/>
        </w:rPr>
        <w:t>и</w:t>
      </w:r>
      <w:r w:rsidR="006E7EF7">
        <w:rPr>
          <w:rFonts w:ascii="GHEA Grapalat" w:hAnsi="GHEA Grapalat"/>
          <w:vertAlign w:val="subscript"/>
        </w:rPr>
        <w:t xml:space="preserve"> </w:t>
      </w:r>
      <w:r w:rsidR="00566ECB">
        <w:rPr>
          <w:rFonts w:ascii="GHEA Grapalat" w:hAnsi="GHEA Grapalat"/>
        </w:rPr>
        <w:t>А</w:t>
      </w:r>
      <w:r w:rsidR="006E7EF7">
        <w:rPr>
          <w:rFonts w:ascii="GHEA Grapalat" w:hAnsi="GHEA Grapalat"/>
        </w:rPr>
        <w:t>т</w:t>
      </w:r>
      <w:r w:rsidR="00566ECB">
        <w:rPr>
          <w:rFonts w:ascii="GHEA Grapalat" w:hAnsi="GHEA Grapalat"/>
          <w:lang w:val="hy-AM"/>
        </w:rPr>
        <w:t>анес</w:t>
      </w:r>
      <w:r w:rsidR="006E7EF7">
        <w:rPr>
          <w:rFonts w:ascii="GHEA Grapalat" w:hAnsi="GHEA Grapalat"/>
        </w:rPr>
        <w:t>я</w:t>
      </w:r>
      <w:r w:rsidR="00566ECB">
        <w:rPr>
          <w:rFonts w:ascii="GHEA Grapalat" w:hAnsi="GHEA Grapalat"/>
          <w:lang w:val="hy-AM"/>
        </w:rPr>
        <w:t>н</w:t>
      </w:r>
      <w:r w:rsidRPr="00C457EE">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49C0C4D" w14:textId="77777777" w:rsidR="00B67CCD" w:rsidRPr="00C457EE" w:rsidRDefault="00B67CCD"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4.3.</w:t>
      </w:r>
      <w:r w:rsidR="003065C4" w:rsidRPr="00C457EE">
        <w:rPr>
          <w:rFonts w:ascii="GHEA Grapalat" w:hAnsi="GHEA Grapalat"/>
        </w:rPr>
        <w:tab/>
      </w:r>
      <w:r w:rsidRPr="00C457EE">
        <w:rPr>
          <w:rFonts w:ascii="GHEA Grapalat" w:hAnsi="GHEA Grapalat"/>
        </w:rPr>
        <w:t>В заявке участник представляет:</w:t>
      </w:r>
    </w:p>
    <w:p w14:paraId="049C0C4E"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457EE">
        <w:rPr>
          <w:rFonts w:ascii="GHEA Grapalat" w:hAnsi="GHEA Grapalat"/>
          <w:sz w:val="20"/>
          <w:szCs w:val="20"/>
          <w:lang w:val="hy-AM"/>
        </w:rPr>
        <w:t xml:space="preserve"> </w:t>
      </w:r>
      <w:r w:rsidR="003C5795" w:rsidRPr="00C457E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457EE">
        <w:rPr>
          <w:rFonts w:ascii="GHEA Grapalat" w:hAnsi="GHEA Grapalat"/>
          <w:sz w:val="20"/>
          <w:szCs w:val="20"/>
        </w:rPr>
        <w:t>, которое включает:</w:t>
      </w:r>
    </w:p>
    <w:p w14:paraId="049C0C4F"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а) </w:t>
      </w:r>
      <w:r w:rsidR="003C5795" w:rsidRPr="00C457EE">
        <w:rPr>
          <w:rFonts w:ascii="GHEA Grapalat" w:hAnsi="GHEA Grapalat"/>
          <w:sz w:val="20"/>
          <w:szCs w:val="20"/>
        </w:rPr>
        <w:t xml:space="preserve">подтверждение </w:t>
      </w:r>
      <w:r w:rsidRPr="00C457EE">
        <w:rPr>
          <w:rFonts w:ascii="GHEA Grapalat" w:hAnsi="GHEA Grapalat"/>
          <w:sz w:val="20"/>
          <w:szCs w:val="20"/>
        </w:rPr>
        <w:t>о соответствии своих данных требованиям права на участие, установленным настоящим приглашением;</w:t>
      </w:r>
    </w:p>
    <w:p w14:paraId="049C0C50" w14:textId="77777777" w:rsidR="00C648D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б) </w:t>
      </w:r>
      <w:r w:rsidR="003C5795" w:rsidRPr="00C457EE">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C457EE">
        <w:rPr>
          <w:rFonts w:ascii="GHEA Grapalat" w:hAnsi="GHEA Grapalat"/>
          <w:sz w:val="20"/>
          <w:szCs w:val="20"/>
        </w:rPr>
        <w:t xml:space="preserve"> в случае признания отобранным участником</w:t>
      </w:r>
      <w:r w:rsidR="0049623A" w:rsidRPr="00C457EE">
        <w:rPr>
          <w:rFonts w:ascii="GHEA Grapalat" w:hAnsi="GHEA Grapalat"/>
          <w:sz w:val="20"/>
          <w:szCs w:val="20"/>
        </w:rPr>
        <w:t xml:space="preserve">    </w:t>
      </w:r>
    </w:p>
    <w:p w14:paraId="049C0C51" w14:textId="77777777" w:rsidR="005F25EF" w:rsidRPr="00C457EE" w:rsidRDefault="005F25EF" w:rsidP="00C457EE">
      <w:pPr>
        <w:ind w:firstLine="284"/>
        <w:jc w:val="both"/>
        <w:rPr>
          <w:rFonts w:ascii="GHEA Grapalat" w:hAnsi="GHEA Grapalat"/>
          <w:sz w:val="20"/>
          <w:szCs w:val="20"/>
        </w:rPr>
      </w:pPr>
      <w:r w:rsidRPr="00C457EE">
        <w:rPr>
          <w:rFonts w:ascii="GHEA Grapalat" w:hAnsi="GHEA Grapalat"/>
          <w:sz w:val="20"/>
          <w:szCs w:val="20"/>
        </w:rPr>
        <w:t>в) объявление об отсутствии</w:t>
      </w:r>
      <w:r w:rsidR="00FD4D68" w:rsidRPr="00C457EE">
        <w:rPr>
          <w:rFonts w:ascii="GHEA Grapalat" w:hAnsi="GHEA Grapalat"/>
          <w:sz w:val="20"/>
          <w:szCs w:val="20"/>
        </w:rPr>
        <w:t xml:space="preserve"> недобросовестной конкуренции,</w:t>
      </w:r>
      <w:r w:rsidRPr="00C457EE">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049C0C52"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49C0C53" w14:textId="77777777" w:rsidR="00EA0D10" w:rsidRPr="00C457EE" w:rsidRDefault="001361B2" w:rsidP="00C457EE">
      <w:pPr>
        <w:pStyle w:val="norm"/>
        <w:widowControl w:val="0"/>
        <w:tabs>
          <w:tab w:val="left" w:pos="1134"/>
        </w:tabs>
        <w:spacing w:line="240" w:lineRule="auto"/>
        <w:ind w:firstLine="284"/>
        <w:rPr>
          <w:rFonts w:ascii="GHEA Grapalat" w:hAnsi="GHEA Grapalat"/>
          <w:sz w:val="20"/>
        </w:rPr>
      </w:pPr>
      <w:r w:rsidRPr="00C457EE">
        <w:rPr>
          <w:rFonts w:ascii="GHEA Grapalat" w:hAnsi="GHEA Grapalat"/>
          <w:sz w:val="20"/>
        </w:rPr>
        <w:t xml:space="preserve">д) </w:t>
      </w:r>
      <w:r w:rsidR="00B5181E" w:rsidRPr="00C457EE">
        <w:rPr>
          <w:rFonts w:ascii="GHEA Grapalat" w:hAnsi="GHEA Grapalat"/>
          <w:sz w:val="20"/>
        </w:rPr>
        <w:t>д</w:t>
      </w:r>
      <w:r w:rsidR="00695E8D" w:rsidRPr="00C457EE">
        <w:rPr>
          <w:rFonts w:ascii="GHEA Grapalat" w:hAnsi="GHEA Grapalat"/>
          <w:sz w:val="20"/>
        </w:rPr>
        <w:t>екларацию</w:t>
      </w:r>
      <w:r w:rsidR="006A7E82" w:rsidRPr="00C457EE">
        <w:rPr>
          <w:rFonts w:ascii="GHEA Grapalat" w:hAnsi="GHEA Grapalat"/>
          <w:sz w:val="20"/>
        </w:rPr>
        <w:t xml:space="preserve"> о реальных бенефициарах согласно Приложению 1. Декларация не представляется, если участник </w:t>
      </w:r>
      <w:r w:rsidR="006A7E82" w:rsidRPr="00C457EE">
        <w:rPr>
          <w:rFonts w:ascii="GHEA Grapalat" w:hAnsi="GHEA Grapalat"/>
          <w:sz w:val="20"/>
        </w:rPr>
        <w:lastRenderedPageBreak/>
        <w:t xml:space="preserve">является индивидуальным предпринимателем или физическим лицом. </w:t>
      </w:r>
      <w:r w:rsidRPr="00C457EE">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C457EE">
        <w:rPr>
          <w:rFonts w:ascii="GHEA Grapalat" w:hAnsi="GHEA Grapalat"/>
          <w:sz w:val="20"/>
        </w:rPr>
        <w:t>деклация</w:t>
      </w:r>
      <w:r w:rsidRPr="00C457EE">
        <w:rPr>
          <w:rFonts w:ascii="GHEA Grapalat" w:hAnsi="GHEA Grapalat"/>
          <w:sz w:val="20"/>
        </w:rPr>
        <w:t>, после вскрытия заявок публик</w:t>
      </w:r>
      <w:r w:rsidR="006A7E82" w:rsidRPr="00C457EE">
        <w:rPr>
          <w:rFonts w:ascii="GHEA Grapalat" w:hAnsi="GHEA Grapalat"/>
          <w:sz w:val="20"/>
        </w:rPr>
        <w:t>у</w:t>
      </w:r>
      <w:r w:rsidRPr="00C457EE">
        <w:rPr>
          <w:rFonts w:ascii="GHEA Grapalat" w:hAnsi="GHEA Grapalat"/>
          <w:sz w:val="20"/>
        </w:rPr>
        <w:t>ется в бюллетене вместе с объявлением о решении заключить договор;</w:t>
      </w:r>
      <w:r w:rsidR="005F25EF" w:rsidRPr="00C457EE">
        <w:rPr>
          <w:rFonts w:ascii="GHEA Grapalat" w:hAnsi="GHEA Grapalat"/>
          <w:sz w:val="20"/>
        </w:rPr>
        <w:t xml:space="preserve">  </w:t>
      </w:r>
    </w:p>
    <w:p w14:paraId="049C0C54" w14:textId="77777777" w:rsidR="00071119" w:rsidRPr="00C457EE" w:rsidRDefault="00EA0D10" w:rsidP="00C457EE">
      <w:pPr>
        <w:pStyle w:val="norm"/>
        <w:widowControl w:val="0"/>
        <w:tabs>
          <w:tab w:val="left" w:pos="1134"/>
        </w:tabs>
        <w:spacing w:line="240" w:lineRule="auto"/>
        <w:ind w:firstLine="284"/>
        <w:rPr>
          <w:rFonts w:ascii="GHEA Grapalat" w:hAnsi="GHEA Grapalat"/>
          <w:sz w:val="20"/>
          <w:lang w:val="hy-AM"/>
        </w:rPr>
      </w:pPr>
      <w:r w:rsidRPr="00C457EE">
        <w:rPr>
          <w:rFonts w:ascii="GHEA Grapalat" w:hAnsi="GHEA Grapalat"/>
          <w:sz w:val="20"/>
        </w:rPr>
        <w:t xml:space="preserve">  </w:t>
      </w:r>
      <w:r w:rsidR="00932115" w:rsidRPr="00C457EE">
        <w:rPr>
          <w:rFonts w:ascii="GHEA Grapalat" w:hAnsi="GHEA Grapalat"/>
          <w:sz w:val="20"/>
        </w:rPr>
        <w:t>2</w:t>
      </w:r>
      <w:r w:rsidR="005F25EF" w:rsidRPr="00C457EE">
        <w:rPr>
          <w:rFonts w:ascii="GHEA Grapalat" w:hAnsi="GHEA Grapalat"/>
          <w:sz w:val="20"/>
        </w:rPr>
        <w:t>) технические характеристики</w:t>
      </w:r>
      <w:r w:rsidR="00932115" w:rsidRPr="00C457EE">
        <w:rPr>
          <w:rFonts w:ascii="GHEA Grapalat" w:hAnsi="GHEA Grapalat" w:cs="Sylfaen"/>
          <w:sz w:val="20"/>
        </w:rPr>
        <w:t xml:space="preserve"> предлагаемого им товара</w:t>
      </w:r>
      <w:r w:rsidR="005F25EF" w:rsidRPr="00C457EE">
        <w:rPr>
          <w:rFonts w:ascii="GHEA Grapalat" w:hAnsi="GHEA Grapalat"/>
          <w:sz w:val="20"/>
        </w:rPr>
        <w:t xml:space="preserve">, а также товарный знак, </w:t>
      </w:r>
      <w:r w:rsidR="00932115" w:rsidRPr="00C457EE">
        <w:rPr>
          <w:rFonts w:ascii="GHEA Grapalat" w:hAnsi="GHEA Grapalat" w:cs="Sylfaen"/>
          <w:sz w:val="20"/>
        </w:rPr>
        <w:t>фирменное наименование, марка и</w:t>
      </w:r>
      <w:r w:rsidR="00932115" w:rsidRPr="00C457EE">
        <w:rPr>
          <w:rFonts w:ascii="GHEA Grapalat" w:hAnsi="GHEA Grapalat"/>
          <w:sz w:val="20"/>
        </w:rPr>
        <w:t xml:space="preserve"> </w:t>
      </w:r>
      <w:r w:rsidR="005F25EF" w:rsidRPr="00C457EE">
        <w:rPr>
          <w:rFonts w:ascii="GHEA Grapalat" w:hAnsi="GHEA Grapalat"/>
          <w:sz w:val="20"/>
        </w:rPr>
        <w:t>наименование производителя, (далее — полное описание товара)</w:t>
      </w:r>
      <w:r w:rsidR="00B82520" w:rsidRPr="00C457EE">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C457EE">
        <w:rPr>
          <w:rFonts w:ascii="GHEA Grapalat" w:hAnsi="GHEA Grapalat" w:cs="Sylfaen"/>
          <w:sz w:val="20"/>
        </w:rPr>
        <w:t>:</w:t>
      </w:r>
      <w:r w:rsidR="00932115" w:rsidRPr="00C457EE">
        <w:rPr>
          <w:sz w:val="20"/>
        </w:rPr>
        <w:t xml:space="preserve"> </w:t>
      </w:r>
    </w:p>
    <w:p w14:paraId="049C0C55" w14:textId="77777777" w:rsidR="00B67CCD" w:rsidRPr="00C457EE" w:rsidRDefault="001C668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lang w:val="hy-AM"/>
        </w:rPr>
        <w:t>3</w:t>
      </w:r>
      <w:r w:rsidR="0047117B" w:rsidRPr="00C457EE">
        <w:rPr>
          <w:rFonts w:ascii="GHEA Grapalat" w:hAnsi="GHEA Grapalat"/>
          <w:sz w:val="20"/>
        </w:rPr>
        <w:t>)</w:t>
      </w:r>
      <w:r w:rsidR="00444026" w:rsidRPr="00C457EE">
        <w:rPr>
          <w:rFonts w:ascii="GHEA Grapalat" w:hAnsi="GHEA Grapalat"/>
          <w:sz w:val="20"/>
        </w:rPr>
        <w:tab/>
      </w:r>
      <w:r w:rsidR="0047117B" w:rsidRPr="00C457EE">
        <w:rPr>
          <w:rFonts w:ascii="GHEA Grapalat" w:hAnsi="GHEA Grapalat"/>
          <w:sz w:val="20"/>
        </w:rPr>
        <w:t>утвержденное им ценовое предложение;</w:t>
      </w:r>
    </w:p>
    <w:p w14:paraId="049C0C56" w14:textId="77777777" w:rsidR="006C3115" w:rsidRPr="00C457EE" w:rsidRDefault="00094F5C"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E326DD" w:rsidRPr="00C457EE">
        <w:rPr>
          <w:rFonts w:ascii="GHEA Grapalat" w:hAnsi="GHEA Grapalat"/>
          <w:sz w:val="20"/>
          <w:szCs w:val="20"/>
        </w:rPr>
        <w:t>)</w:t>
      </w:r>
      <w:r w:rsidR="00444026" w:rsidRPr="00C457EE">
        <w:rPr>
          <w:rFonts w:ascii="GHEA Grapalat" w:hAnsi="GHEA Grapalat"/>
          <w:sz w:val="20"/>
          <w:szCs w:val="20"/>
        </w:rPr>
        <w:tab/>
      </w:r>
    </w:p>
    <w:p w14:paraId="049C0C57" w14:textId="77777777" w:rsidR="000845F6" w:rsidRPr="00C457EE" w:rsidRDefault="005F25EF"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5</w:t>
      </w:r>
      <w:r w:rsidR="003E3FD0" w:rsidRPr="00C457EE">
        <w:rPr>
          <w:rFonts w:ascii="GHEA Grapalat" w:hAnsi="GHEA Grapalat"/>
          <w:sz w:val="20"/>
        </w:rPr>
        <w:t>)</w:t>
      </w:r>
      <w:r w:rsidR="00333B85" w:rsidRPr="00C457EE">
        <w:rPr>
          <w:rFonts w:ascii="GHEA Grapalat" w:hAnsi="GHEA Grapalat"/>
          <w:sz w:val="20"/>
        </w:rPr>
        <w:tab/>
      </w:r>
      <w:r w:rsidR="003E3FD0" w:rsidRPr="00C457E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9C0C58" w14:textId="77777777" w:rsidR="000845F6" w:rsidRPr="00C457EE" w:rsidRDefault="005F25EF"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6</w:t>
      </w:r>
      <w:r w:rsidR="003E3FD0" w:rsidRPr="00C457EE">
        <w:rPr>
          <w:rFonts w:ascii="GHEA Grapalat" w:hAnsi="GHEA Grapalat"/>
          <w:sz w:val="20"/>
        </w:rPr>
        <w:t>)</w:t>
      </w:r>
      <w:r w:rsidR="00333B85" w:rsidRPr="00C457EE">
        <w:rPr>
          <w:rFonts w:ascii="GHEA Grapalat" w:hAnsi="GHEA Grapalat"/>
          <w:sz w:val="20"/>
        </w:rPr>
        <w:tab/>
      </w:r>
      <w:r w:rsidR="003E3FD0" w:rsidRPr="00C457E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49C0C59" w14:textId="77777777" w:rsidR="00721677" w:rsidRPr="00C457EE" w:rsidRDefault="00721677" w:rsidP="00C457EE">
      <w:pPr>
        <w:jc w:val="both"/>
        <w:rPr>
          <w:rFonts w:ascii="GHEA Grapalat" w:hAnsi="GHEA Grapalat" w:cs="Sylfaen"/>
          <w:sz w:val="20"/>
          <w:szCs w:val="20"/>
        </w:rPr>
      </w:pPr>
      <w:r w:rsidRPr="00C457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049C0C5A" w14:textId="77777777" w:rsidR="00721677" w:rsidRPr="00C457EE" w:rsidRDefault="00721677" w:rsidP="00C457EE">
      <w:pPr>
        <w:jc w:val="both"/>
        <w:rPr>
          <w:rFonts w:ascii="GHEA Grapalat" w:hAnsi="GHEA Grapalat" w:cs="Sylfaen"/>
          <w:sz w:val="20"/>
          <w:szCs w:val="20"/>
        </w:rPr>
      </w:pPr>
      <w:r w:rsidRPr="00C457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457EE">
        <w:rPr>
          <w:rFonts w:ascii="GHEA Grapalat" w:hAnsi="GHEA Grapalat" w:cs="Sylfaen"/>
          <w:sz w:val="20"/>
          <w:szCs w:val="20"/>
        </w:rPr>
        <w:t xml:space="preserve"> (на один и тот же лот)</w:t>
      </w:r>
      <w:r w:rsidRPr="00C457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49C0C5B" w14:textId="77777777" w:rsidR="00721677" w:rsidRPr="00C457EE" w:rsidRDefault="00721677" w:rsidP="00C457EE">
      <w:pPr>
        <w:pStyle w:val="norm"/>
        <w:widowControl w:val="0"/>
        <w:spacing w:line="240" w:lineRule="auto"/>
        <w:ind w:firstLine="0"/>
        <w:rPr>
          <w:rFonts w:ascii="GHEA Grapalat" w:hAnsi="GHEA Grapalat" w:cs="Sylfaen"/>
          <w:sz w:val="20"/>
        </w:rPr>
      </w:pPr>
      <w:r w:rsidRPr="00C457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49C0C5C" w14:textId="77777777" w:rsidR="0049655D" w:rsidRPr="00C457EE" w:rsidRDefault="0049655D" w:rsidP="00C457EE">
      <w:pPr>
        <w:rPr>
          <w:rFonts w:ascii="GHEA Grapalat" w:hAnsi="GHEA Grapalat"/>
          <w:b/>
          <w:sz w:val="20"/>
          <w:szCs w:val="20"/>
        </w:rPr>
      </w:pPr>
    </w:p>
    <w:p w14:paraId="049C0C5D" w14:textId="77777777" w:rsidR="00A45946" w:rsidRPr="00C457EE" w:rsidRDefault="00333B85" w:rsidP="00C457EE">
      <w:pPr>
        <w:widowControl w:val="0"/>
        <w:jc w:val="center"/>
        <w:rPr>
          <w:rFonts w:ascii="GHEA Grapalat" w:hAnsi="GHEA Grapalat" w:cs="Arial"/>
          <w:b/>
          <w:sz w:val="20"/>
          <w:szCs w:val="20"/>
        </w:rPr>
      </w:pPr>
      <w:r w:rsidRPr="00C457EE">
        <w:rPr>
          <w:rFonts w:ascii="GHEA Grapalat" w:hAnsi="GHEA Grapalat"/>
          <w:b/>
          <w:sz w:val="20"/>
          <w:szCs w:val="20"/>
        </w:rPr>
        <w:t>5.</w:t>
      </w:r>
      <w:r w:rsidR="00C8055A" w:rsidRPr="00C457EE">
        <w:rPr>
          <w:rFonts w:ascii="GHEA Grapalat" w:hAnsi="GHEA Grapalat"/>
          <w:b/>
          <w:sz w:val="20"/>
          <w:szCs w:val="20"/>
        </w:rPr>
        <w:t xml:space="preserve">ЦЕНОВОЕ ПРЕДЛОЖЕНИЕ ЗАЯВКИ </w:t>
      </w:r>
    </w:p>
    <w:p w14:paraId="049C0C5E" w14:textId="77777777" w:rsidR="00A45946" w:rsidRPr="00C457EE" w:rsidRDefault="00C8055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5.1</w:t>
      </w:r>
      <w:r w:rsidR="00A34DFE" w:rsidRPr="00C457EE">
        <w:rPr>
          <w:rFonts w:ascii="GHEA Grapalat" w:hAnsi="GHEA Grapalat"/>
          <w:sz w:val="20"/>
          <w:szCs w:val="20"/>
        </w:rPr>
        <w:t>.</w:t>
      </w:r>
      <w:r w:rsidR="00333B85" w:rsidRPr="00C457EE">
        <w:rPr>
          <w:rFonts w:ascii="GHEA Grapalat" w:hAnsi="GHEA Grapalat"/>
          <w:sz w:val="20"/>
          <w:szCs w:val="20"/>
        </w:rPr>
        <w:tab/>
      </w:r>
      <w:r w:rsidRPr="00C457EE">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49C0C5F" w14:textId="77777777" w:rsidR="00B95FE0" w:rsidRPr="00C457EE" w:rsidRDefault="00C8055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5.2.</w:t>
      </w:r>
      <w:r w:rsidR="00333B85" w:rsidRPr="00C457EE">
        <w:rPr>
          <w:rFonts w:ascii="GHEA Grapalat" w:hAnsi="GHEA Grapalat"/>
          <w:sz w:val="20"/>
        </w:rPr>
        <w:tab/>
      </w:r>
      <w:r w:rsidRPr="00C457EE">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457EE">
        <w:rPr>
          <w:rFonts w:ascii="GHEA Grapalat" w:hAnsi="GHEA Grapalat"/>
          <w:sz w:val="20"/>
        </w:rPr>
        <w:t xml:space="preserve"> </w:t>
      </w:r>
      <w:r w:rsidR="00443317" w:rsidRPr="00C457EE">
        <w:rPr>
          <w:rFonts w:ascii="GHEA Grapalat" w:hAnsi="GHEA Grapalat"/>
          <w:sz w:val="20"/>
        </w:rPr>
        <w:t>-</w:t>
      </w:r>
      <w:r w:rsidRPr="00C457EE">
        <w:rPr>
          <w:rFonts w:ascii="GHEA Grapalat" w:hAnsi="GHEA Grapalat"/>
          <w:sz w:val="20"/>
        </w:rPr>
        <w:t xml:space="preserve"> </w:t>
      </w:r>
      <w:r w:rsidR="00443317" w:rsidRPr="00C457EE">
        <w:rPr>
          <w:rFonts w:ascii="GHEA Grapalat" w:hAnsi="GHEA Grapalat"/>
          <w:sz w:val="20"/>
        </w:rPr>
        <w:t>стоимость</w:t>
      </w:r>
      <w:r w:rsidR="00F677F1" w:rsidRPr="00C457EE">
        <w:rPr>
          <w:rFonts w:ascii="GHEA Grapalat" w:hAnsi="GHEA Grapalat"/>
          <w:sz w:val="20"/>
        </w:rPr>
        <w:t xml:space="preserve"> (совокупность себестоимости и прогнозируемой прибыли) </w:t>
      </w:r>
      <w:r w:rsidRPr="00C457EE">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49C0C60" w14:textId="77777777" w:rsidR="00B95FE0" w:rsidRPr="00C457EE" w:rsidRDefault="00B95FE0" w:rsidP="00C457EE">
      <w:pPr>
        <w:pStyle w:val="norm"/>
        <w:widowControl w:val="0"/>
        <w:spacing w:line="240" w:lineRule="auto"/>
        <w:ind w:firstLine="567"/>
        <w:rPr>
          <w:rFonts w:ascii="GHEA Grapalat" w:hAnsi="GHEA Grapalat" w:cs="Sylfaen"/>
          <w:sz w:val="20"/>
        </w:rPr>
      </w:pPr>
      <w:r w:rsidRPr="00C457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49C0C61" w14:textId="77777777" w:rsidR="00B95FE0" w:rsidRPr="00C457EE" w:rsidRDefault="00B95FE0"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а.</w:t>
      </w:r>
      <w:r w:rsidR="00333B85" w:rsidRPr="00C457EE">
        <w:rPr>
          <w:rFonts w:ascii="GHEA Grapalat" w:hAnsi="GHEA Grapalat"/>
          <w:sz w:val="20"/>
        </w:rPr>
        <w:tab/>
      </w:r>
      <w:r w:rsidRPr="00C457EE">
        <w:rPr>
          <w:rFonts w:ascii="GHEA Grapalat" w:hAnsi="GHEA Grapalat"/>
          <w:sz w:val="20"/>
        </w:rPr>
        <w:t>графы "стоимость</w:t>
      </w:r>
      <w:r w:rsidR="00DF3688" w:rsidRPr="00C457EE">
        <w:rPr>
          <w:rFonts w:ascii="GHEA Grapalat" w:hAnsi="GHEA Grapalat"/>
          <w:sz w:val="20"/>
        </w:rPr>
        <w:t>"</w:t>
      </w:r>
      <w:r w:rsidR="00F677F1" w:rsidRPr="00C457EE">
        <w:rPr>
          <w:rFonts w:ascii="GHEA Grapalat" w:hAnsi="GHEA Grapalat"/>
          <w:sz w:val="20"/>
        </w:rPr>
        <w:t xml:space="preserve"> </w:t>
      </w:r>
      <w:r w:rsidRPr="00C457EE">
        <w:rPr>
          <w:rFonts w:ascii="GHEA Grapalat" w:hAnsi="GHEA Grapalat"/>
          <w:sz w:val="20"/>
        </w:rPr>
        <w:t xml:space="preserve">и "налог на добавленную стоимость" </w:t>
      </w:r>
      <w:r w:rsidR="00F677F1" w:rsidRPr="00C457EE">
        <w:rPr>
          <w:rFonts w:ascii="GHEA Grapalat" w:hAnsi="GHEA Grapalat"/>
          <w:sz w:val="20"/>
        </w:rPr>
        <w:t xml:space="preserve">ценового предложения </w:t>
      </w:r>
      <w:r w:rsidRPr="00C457EE">
        <w:rPr>
          <w:rFonts w:ascii="GHEA Grapalat" w:hAnsi="GHEA Grapalat"/>
          <w:sz w:val="20"/>
        </w:rPr>
        <w:t>заполнены только цифрами, а графа "общая цена" — и прописью, и цифрами или только прописью.</w:t>
      </w:r>
    </w:p>
    <w:p w14:paraId="049C0C62" w14:textId="77777777" w:rsidR="00B95FE0" w:rsidRPr="00C457EE" w:rsidRDefault="00B95FE0"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б.</w:t>
      </w:r>
      <w:r w:rsidR="00333B85" w:rsidRPr="00C457EE">
        <w:rPr>
          <w:rFonts w:ascii="GHEA Grapalat" w:hAnsi="GHEA Grapalat"/>
          <w:sz w:val="20"/>
        </w:rPr>
        <w:tab/>
      </w:r>
      <w:r w:rsidRPr="00C457EE">
        <w:rPr>
          <w:rFonts w:ascii="GHEA Grapalat" w:hAnsi="GHEA Grapalat"/>
          <w:sz w:val="20"/>
        </w:rPr>
        <w:t xml:space="preserve">между суммами, указанными прописью или цифрами в графах </w:t>
      </w:r>
      <w:r w:rsidR="00A60D60" w:rsidRPr="00C457EE">
        <w:rPr>
          <w:rFonts w:ascii="GHEA Grapalat" w:hAnsi="GHEA Grapalat"/>
          <w:sz w:val="20"/>
        </w:rPr>
        <w:t>"стоимость"</w:t>
      </w:r>
      <w:r w:rsidR="00A207C9" w:rsidRPr="00C457EE">
        <w:rPr>
          <w:rFonts w:ascii="GHEA Grapalat" w:hAnsi="GHEA Grapalat"/>
          <w:sz w:val="20"/>
        </w:rPr>
        <w:t xml:space="preserve"> </w:t>
      </w:r>
      <w:r w:rsidRPr="00C457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49C0C63" w14:textId="77777777" w:rsidR="00A45946" w:rsidRPr="00C457EE" w:rsidRDefault="00B95FE0"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в.</w:t>
      </w:r>
      <w:r w:rsidR="00333B85" w:rsidRPr="00C457EE">
        <w:rPr>
          <w:rFonts w:ascii="GHEA Grapalat" w:hAnsi="GHEA Grapalat"/>
          <w:sz w:val="20"/>
        </w:rPr>
        <w:tab/>
      </w:r>
      <w:r w:rsidRPr="00C457E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49C0C64" w14:textId="77777777" w:rsidR="00B9778A" w:rsidRPr="00C457EE" w:rsidRDefault="00B9778A"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г.</w:t>
      </w:r>
      <w:r w:rsidRPr="00C457EE">
        <w:rPr>
          <w:sz w:val="20"/>
        </w:rPr>
        <w:t xml:space="preserve"> </w:t>
      </w:r>
      <w:r w:rsidRPr="00C457EE">
        <w:rPr>
          <w:rFonts w:ascii="GHEA Grapalat" w:hAnsi="GHEA Grapalat"/>
          <w:sz w:val="20"/>
        </w:rPr>
        <w:t>стоимость, налог на добавленную стоимость и общая сумма</w:t>
      </w:r>
      <w:r w:rsidR="00910938" w:rsidRPr="00C457EE">
        <w:rPr>
          <w:rFonts w:ascii="GHEA Grapalat" w:hAnsi="GHEA Grapalat"/>
          <w:sz w:val="20"/>
        </w:rPr>
        <w:t xml:space="preserve"> ценового предложения</w:t>
      </w:r>
      <w:r w:rsidRPr="00C457EE">
        <w:rPr>
          <w:rFonts w:ascii="GHEA Grapalat" w:hAnsi="GHEA Grapalat"/>
          <w:sz w:val="20"/>
        </w:rPr>
        <w:t xml:space="preserve">, указанные в графах </w:t>
      </w:r>
      <w:r w:rsidR="00207490" w:rsidRPr="00C457EE">
        <w:rPr>
          <w:rFonts w:ascii="GHEA Grapalat" w:hAnsi="GHEA Grapalat"/>
          <w:sz w:val="20"/>
        </w:rPr>
        <w:t>прописью</w:t>
      </w:r>
      <w:r w:rsidRPr="00C457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457EE">
        <w:rPr>
          <w:rFonts w:ascii="GHEA Grapalat" w:hAnsi="GHEA Grapalat"/>
          <w:sz w:val="20"/>
        </w:rPr>
        <w:t xml:space="preserve">, </w:t>
      </w:r>
    </w:p>
    <w:p w14:paraId="049C0C65" w14:textId="77777777" w:rsidR="00AE1E38" w:rsidRPr="00C457EE" w:rsidRDefault="00A14685"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д.</w:t>
      </w:r>
      <w:r w:rsidRPr="00C457EE">
        <w:rPr>
          <w:sz w:val="20"/>
        </w:rPr>
        <w:t xml:space="preserve"> </w:t>
      </w:r>
      <w:r w:rsidRPr="00C457EE">
        <w:rPr>
          <w:rFonts w:ascii="GHEA Grapalat" w:hAnsi="GHEA Grapalat"/>
          <w:sz w:val="20"/>
        </w:rPr>
        <w:t xml:space="preserve">в графах стоимость и налог на добавленную стоимость </w:t>
      </w:r>
      <w:r w:rsidR="008730A8" w:rsidRPr="00C457EE">
        <w:rPr>
          <w:rFonts w:ascii="GHEA Grapalat" w:hAnsi="GHEA Grapalat"/>
          <w:sz w:val="20"/>
        </w:rPr>
        <w:t xml:space="preserve">ценового предложения </w:t>
      </w:r>
      <w:r w:rsidRPr="00C457EE">
        <w:rPr>
          <w:rFonts w:ascii="GHEA Grapalat" w:hAnsi="GHEA Grapalat"/>
          <w:sz w:val="20"/>
        </w:rPr>
        <w:t xml:space="preserve">суммы заполнены как цифрами, так и </w:t>
      </w:r>
      <w:r w:rsidR="008730A8" w:rsidRPr="00C457EE">
        <w:rPr>
          <w:rFonts w:ascii="GHEA Grapalat" w:hAnsi="GHEA Grapalat"/>
          <w:sz w:val="20"/>
        </w:rPr>
        <w:t>прописью</w:t>
      </w:r>
      <w:r w:rsidRPr="00C457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457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457EE">
        <w:rPr>
          <w:rFonts w:ascii="GHEA Grapalat" w:hAnsi="GHEA Grapalat"/>
          <w:sz w:val="20"/>
        </w:rPr>
        <w:t xml:space="preserve"> </w:t>
      </w:r>
      <w:r w:rsidR="00AE1E38" w:rsidRPr="00C457EE">
        <w:rPr>
          <w:rFonts w:ascii="GHEA Grapalat" w:hAnsi="GHEA Grapalat"/>
          <w:sz w:val="20"/>
        </w:rPr>
        <w:t>и "налог на добавленную стоимость".</w:t>
      </w:r>
    </w:p>
    <w:p w14:paraId="049C0C66" w14:textId="77777777" w:rsidR="0048059F" w:rsidRPr="00C457EE" w:rsidRDefault="0048059F"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е.</w:t>
      </w:r>
      <w:r w:rsidRPr="00C457EE">
        <w:rPr>
          <w:sz w:val="20"/>
        </w:rPr>
        <w:t xml:space="preserve"> </w:t>
      </w:r>
      <w:r w:rsidRPr="00C457EE">
        <w:rPr>
          <w:rFonts w:ascii="GHEA Grapalat" w:hAnsi="GHEA Grapalat"/>
          <w:sz w:val="20"/>
        </w:rPr>
        <w:t>в суммах, заполненных буквами в графах ценового пред</w:t>
      </w:r>
      <w:r w:rsidR="00413595" w:rsidRPr="00C457EE">
        <w:rPr>
          <w:rFonts w:ascii="GHEA Grapalat" w:hAnsi="GHEA Grapalat"/>
          <w:sz w:val="20"/>
        </w:rPr>
        <w:t>ложения, лумы указаны в цифрах.</w:t>
      </w:r>
    </w:p>
    <w:p w14:paraId="049C0C67" w14:textId="77777777" w:rsidR="00A45946" w:rsidRPr="00C457EE" w:rsidRDefault="00C8055A"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5.3</w:t>
      </w:r>
      <w:r w:rsidR="00A34DFE" w:rsidRPr="00C457EE">
        <w:rPr>
          <w:rFonts w:ascii="GHEA Grapalat" w:hAnsi="GHEA Grapalat"/>
          <w:sz w:val="20"/>
        </w:rPr>
        <w:t>.</w:t>
      </w:r>
      <w:r w:rsidR="00333B85" w:rsidRPr="00C457EE">
        <w:rPr>
          <w:rFonts w:ascii="GHEA Grapalat" w:hAnsi="GHEA Grapalat"/>
          <w:sz w:val="20"/>
        </w:rPr>
        <w:tab/>
      </w:r>
      <w:r w:rsidRPr="00C457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C0C68" w14:textId="77777777" w:rsidR="00096865" w:rsidRPr="00C457EE" w:rsidRDefault="00096865" w:rsidP="00C457EE">
      <w:pPr>
        <w:pStyle w:val="23"/>
        <w:widowControl w:val="0"/>
        <w:spacing w:line="240" w:lineRule="auto"/>
        <w:ind w:firstLine="567"/>
        <w:rPr>
          <w:rFonts w:ascii="GHEA Grapalat" w:hAnsi="GHEA Grapalat"/>
        </w:rPr>
      </w:pPr>
    </w:p>
    <w:p w14:paraId="049C0C69" w14:textId="77777777" w:rsidR="00096865" w:rsidRPr="00C457EE" w:rsidRDefault="00220C7C" w:rsidP="00C457EE">
      <w:pPr>
        <w:widowControl w:val="0"/>
        <w:ind w:left="567" w:right="565"/>
        <w:jc w:val="center"/>
        <w:rPr>
          <w:rFonts w:ascii="GHEA Grapalat" w:hAnsi="GHEA Grapalat"/>
          <w:b/>
          <w:sz w:val="20"/>
          <w:szCs w:val="20"/>
        </w:rPr>
      </w:pPr>
      <w:r w:rsidRPr="00C457EE">
        <w:rPr>
          <w:rFonts w:ascii="GHEA Grapalat" w:hAnsi="GHEA Grapalat"/>
          <w:b/>
          <w:sz w:val="20"/>
          <w:szCs w:val="20"/>
        </w:rPr>
        <w:t xml:space="preserve">6. СРОК ДЕЙСТВИЯ ЗАЯВКИ, </w:t>
      </w:r>
      <w:r w:rsidR="00294F67" w:rsidRPr="00C457EE">
        <w:rPr>
          <w:rFonts w:ascii="GHEA Grapalat" w:hAnsi="GHEA Grapalat"/>
          <w:b/>
          <w:sz w:val="20"/>
          <w:szCs w:val="20"/>
        </w:rPr>
        <w:br/>
      </w:r>
      <w:r w:rsidRPr="00C457EE">
        <w:rPr>
          <w:rFonts w:ascii="GHEA Grapalat" w:hAnsi="GHEA Grapalat"/>
          <w:b/>
          <w:sz w:val="20"/>
          <w:szCs w:val="20"/>
        </w:rPr>
        <w:t>ПОРЯДОК ВНЕСЕНИЯ ИЗМЕНЕНИЙ В ЗАЯВКИ</w:t>
      </w:r>
      <w:r w:rsidR="002626F7" w:rsidRPr="00C457EE">
        <w:rPr>
          <w:rFonts w:ascii="GHEA Grapalat" w:hAnsi="GHEA Grapalat"/>
          <w:b/>
          <w:sz w:val="20"/>
          <w:szCs w:val="20"/>
        </w:rPr>
        <w:t xml:space="preserve"> </w:t>
      </w:r>
      <w:r w:rsidR="00955A1E" w:rsidRPr="00C457EE">
        <w:rPr>
          <w:rFonts w:ascii="GHEA Grapalat" w:hAnsi="GHEA Grapalat"/>
          <w:b/>
          <w:sz w:val="20"/>
          <w:szCs w:val="20"/>
        </w:rPr>
        <w:t>И ИХ ОТЗЫВА</w:t>
      </w:r>
    </w:p>
    <w:p w14:paraId="049C0C6A" w14:textId="77777777" w:rsidR="00096865" w:rsidRPr="00C457EE" w:rsidRDefault="00220C7C" w:rsidP="00C457EE">
      <w:pPr>
        <w:pStyle w:val="a3"/>
        <w:widowControl w:val="0"/>
        <w:tabs>
          <w:tab w:val="left" w:pos="1134"/>
        </w:tabs>
        <w:spacing w:line="240" w:lineRule="auto"/>
        <w:ind w:firstLine="567"/>
        <w:rPr>
          <w:rFonts w:ascii="GHEA Grapalat" w:hAnsi="GHEA Grapalat"/>
          <w:i w:val="0"/>
        </w:rPr>
      </w:pPr>
      <w:r w:rsidRPr="00C457EE">
        <w:rPr>
          <w:rFonts w:ascii="GHEA Grapalat" w:hAnsi="GHEA Grapalat"/>
          <w:i w:val="0"/>
        </w:rPr>
        <w:t>6.1</w:t>
      </w:r>
      <w:r w:rsidR="00A34DFE" w:rsidRPr="00C457EE">
        <w:rPr>
          <w:rFonts w:ascii="GHEA Grapalat" w:hAnsi="GHEA Grapalat"/>
          <w:i w:val="0"/>
        </w:rPr>
        <w:t>.</w:t>
      </w:r>
      <w:r w:rsidR="00294F67" w:rsidRPr="00C457EE">
        <w:rPr>
          <w:rFonts w:ascii="GHEA Grapalat" w:hAnsi="GHEA Grapalat"/>
          <w:i w:val="0"/>
        </w:rPr>
        <w:tab/>
      </w:r>
      <w:r w:rsidRPr="00C457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49C0C6B" w14:textId="77777777" w:rsidR="00096865" w:rsidRPr="00C457EE" w:rsidRDefault="00220C7C"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6.2</w:t>
      </w:r>
      <w:r w:rsidR="00A34DFE" w:rsidRPr="00C457EE">
        <w:rPr>
          <w:rFonts w:ascii="GHEA Grapalat" w:hAnsi="GHEA Grapalat"/>
          <w:i w:val="0"/>
        </w:rPr>
        <w:t>.</w:t>
      </w:r>
      <w:r w:rsidR="008E6E51" w:rsidRPr="00C457EE">
        <w:rPr>
          <w:rFonts w:ascii="GHEA Grapalat" w:hAnsi="GHEA Grapalat"/>
          <w:i w:val="0"/>
        </w:rPr>
        <w:tab/>
      </w:r>
      <w:r w:rsidRPr="00C457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49C0C6C" w14:textId="77777777" w:rsidR="00FA0E41" w:rsidRPr="00C457EE" w:rsidRDefault="00FA0E41" w:rsidP="00C457EE">
      <w:pPr>
        <w:widowControl w:val="0"/>
        <w:ind w:firstLine="567"/>
        <w:jc w:val="center"/>
        <w:rPr>
          <w:rFonts w:ascii="GHEA Grapalat" w:hAnsi="GHEA Grapalat"/>
          <w:b/>
          <w:sz w:val="20"/>
          <w:szCs w:val="20"/>
        </w:rPr>
      </w:pPr>
    </w:p>
    <w:p w14:paraId="049C0C6D" w14:textId="77777777" w:rsidR="002626F7" w:rsidRPr="00C457EE" w:rsidRDefault="000D701E" w:rsidP="00F75A08">
      <w:pPr>
        <w:widowControl w:val="0"/>
        <w:jc w:val="center"/>
        <w:rPr>
          <w:rFonts w:ascii="GHEA Grapalat" w:hAnsi="GHEA Grapalat" w:cs="Sylfaen"/>
          <w:sz w:val="20"/>
          <w:szCs w:val="20"/>
        </w:rPr>
      </w:pPr>
      <w:r w:rsidRPr="00C457EE">
        <w:rPr>
          <w:rFonts w:ascii="GHEA Grapalat" w:hAnsi="GHEA Grapalat"/>
          <w:b/>
          <w:sz w:val="20"/>
          <w:szCs w:val="20"/>
        </w:rPr>
        <w:t xml:space="preserve">7. </w:t>
      </w:r>
    </w:p>
    <w:p w14:paraId="049C0C6E" w14:textId="77777777" w:rsidR="00096865" w:rsidRPr="00C457EE" w:rsidRDefault="00E70FC4" w:rsidP="00C457EE">
      <w:pPr>
        <w:widowControl w:val="0"/>
        <w:jc w:val="center"/>
        <w:rPr>
          <w:rFonts w:ascii="GHEA Grapalat" w:hAnsi="GHEA Grapalat"/>
          <w:b/>
          <w:sz w:val="20"/>
          <w:szCs w:val="20"/>
        </w:rPr>
      </w:pPr>
      <w:r w:rsidRPr="00C457EE">
        <w:rPr>
          <w:rFonts w:ascii="GHEA Grapalat" w:hAnsi="GHEA Grapalat"/>
          <w:b/>
          <w:sz w:val="20"/>
          <w:szCs w:val="20"/>
        </w:rPr>
        <w:t xml:space="preserve">8.ВСКРЫТИЕ, ОЦЕНКА ЗАЯВОК И </w:t>
      </w:r>
      <w:r w:rsidR="008E3C53" w:rsidRPr="00C457EE">
        <w:rPr>
          <w:rFonts w:ascii="GHEA Grapalat" w:hAnsi="GHEA Grapalat"/>
          <w:b/>
          <w:sz w:val="20"/>
          <w:szCs w:val="20"/>
        </w:rPr>
        <w:br/>
      </w:r>
      <w:r w:rsidR="00807178" w:rsidRPr="00C457EE">
        <w:rPr>
          <w:rFonts w:ascii="GHEA Grapalat" w:hAnsi="GHEA Grapalat"/>
          <w:b/>
          <w:sz w:val="20"/>
          <w:szCs w:val="20"/>
        </w:rPr>
        <w:t xml:space="preserve">ПОДВЕДЕНИЕ ИТОГОВ </w:t>
      </w:r>
    </w:p>
    <w:p w14:paraId="049C0C6F" w14:textId="2A1AB37A" w:rsidR="00096865" w:rsidRPr="00C457EE" w:rsidRDefault="00FD2748" w:rsidP="00C457EE">
      <w:pPr>
        <w:pStyle w:val="23"/>
        <w:widowControl w:val="0"/>
        <w:tabs>
          <w:tab w:val="left" w:pos="1134"/>
        </w:tabs>
        <w:spacing w:line="240" w:lineRule="auto"/>
        <w:ind w:firstLine="567"/>
        <w:rPr>
          <w:rFonts w:ascii="GHEA Grapalat" w:hAnsi="GHEA Grapalat" w:cs="Tahoma"/>
        </w:rPr>
      </w:pPr>
      <w:r w:rsidRPr="00C457EE">
        <w:rPr>
          <w:rFonts w:ascii="GHEA Grapalat" w:hAnsi="GHEA Grapalat"/>
        </w:rPr>
        <w:t>8.1</w:t>
      </w:r>
      <w:r w:rsidR="00D07367" w:rsidRPr="00C457EE">
        <w:rPr>
          <w:rFonts w:ascii="GHEA Grapalat" w:hAnsi="GHEA Grapalat"/>
        </w:rPr>
        <w:t>.</w:t>
      </w:r>
      <w:r w:rsidR="00D07367" w:rsidRPr="00C457EE">
        <w:rPr>
          <w:rFonts w:ascii="GHEA Grapalat" w:hAnsi="GHEA Grapalat"/>
        </w:rPr>
        <w:tab/>
      </w:r>
      <w:r w:rsidRPr="00C457EE">
        <w:rPr>
          <w:rFonts w:ascii="GHEA Grapalat" w:hAnsi="GHEA Grapalat"/>
        </w:rPr>
        <w:t>Вскрытие заявок произойдет на "</w:t>
      </w:r>
      <w:r w:rsidR="00E92B6C">
        <w:rPr>
          <w:rFonts w:ascii="GHEA Grapalat" w:hAnsi="GHEA Grapalat"/>
        </w:rPr>
        <w:t>7</w:t>
      </w:r>
      <w:r w:rsidRPr="00C457EE">
        <w:rPr>
          <w:rFonts w:ascii="GHEA Grapalat" w:hAnsi="GHEA Grapalat"/>
        </w:rPr>
        <w:t>"-ый день в "</w:t>
      </w:r>
      <w:r w:rsidR="00A2119B">
        <w:rPr>
          <w:rFonts w:ascii="GHEA Grapalat" w:hAnsi="GHEA Grapalat"/>
        </w:rPr>
        <w:t>12</w:t>
      </w:r>
      <w:r w:rsidR="00F75A08">
        <w:rPr>
          <w:rFonts w:ascii="GHEA Grapalat" w:hAnsi="GHEA Grapalat"/>
        </w:rPr>
        <w:t>:00</w:t>
      </w:r>
      <w:r w:rsidRPr="00C457EE">
        <w:rPr>
          <w:rFonts w:ascii="GHEA Grapalat" w:hAnsi="GHEA Grapalat"/>
        </w:rPr>
        <w:t xml:space="preserve">" со дня опубликования в </w:t>
      </w:r>
      <w:r w:rsidR="00CE35E7" w:rsidRPr="00C457EE">
        <w:rPr>
          <w:rFonts w:ascii="GHEA Grapalat" w:hAnsi="GHEA Grapalat"/>
        </w:rPr>
        <w:t>бюллетене</w:t>
      </w:r>
      <w:r w:rsidRPr="00C457EE">
        <w:rPr>
          <w:rFonts w:ascii="GHEA Grapalat" w:hAnsi="GHEA Grapalat"/>
        </w:rPr>
        <w:t xml:space="preserve"> объявления и приглашения на настоящую процедуру. </w:t>
      </w:r>
    </w:p>
    <w:p w14:paraId="049C0C70" w14:textId="77777777" w:rsidR="00C64E56" w:rsidRPr="00C457EE" w:rsidRDefault="009B6D58" w:rsidP="00C457EE">
      <w:pPr>
        <w:widowControl w:val="0"/>
        <w:ind w:firstLine="567"/>
        <w:jc w:val="both"/>
        <w:rPr>
          <w:rFonts w:ascii="GHEA Grapalat" w:hAnsi="GHEA Grapalat"/>
          <w:sz w:val="20"/>
          <w:szCs w:val="20"/>
        </w:rPr>
      </w:pPr>
      <w:r w:rsidRPr="00C457EE">
        <w:rPr>
          <w:rFonts w:ascii="GHEA Grapalat" w:hAnsi="GHEA Grapalat"/>
          <w:sz w:val="20"/>
          <w:szCs w:val="20"/>
        </w:rPr>
        <w:t>На заседании по вскрытию</w:t>
      </w:r>
      <w:r w:rsidR="001F2926" w:rsidRPr="00C457EE">
        <w:rPr>
          <w:rFonts w:ascii="GHEA Grapalat" w:hAnsi="GHEA Grapalat"/>
          <w:sz w:val="20"/>
          <w:szCs w:val="20"/>
        </w:rPr>
        <w:t xml:space="preserve"> и оценке</w:t>
      </w:r>
      <w:r w:rsidRPr="00C457EE">
        <w:rPr>
          <w:rFonts w:ascii="GHEA Grapalat" w:hAnsi="GHEA Grapalat"/>
          <w:sz w:val="20"/>
          <w:szCs w:val="20"/>
        </w:rPr>
        <w:t xml:space="preserve"> заявок</w:t>
      </w:r>
      <w:r w:rsidR="00C64E56" w:rsidRPr="00C457EE">
        <w:rPr>
          <w:rFonts w:ascii="GHEA Grapalat" w:hAnsi="GHEA Grapalat"/>
          <w:sz w:val="20"/>
          <w:szCs w:val="20"/>
        </w:rPr>
        <w:t>:</w:t>
      </w:r>
    </w:p>
    <w:p w14:paraId="049C0C71" w14:textId="77777777" w:rsidR="00576D5D" w:rsidRPr="00C457EE" w:rsidRDefault="009B6D58" w:rsidP="00C457EE">
      <w:pPr>
        <w:widowControl w:val="0"/>
        <w:ind w:firstLine="567"/>
        <w:jc w:val="both"/>
        <w:rPr>
          <w:rFonts w:ascii="GHEA Grapalat" w:hAnsi="GHEA Grapalat"/>
          <w:sz w:val="20"/>
          <w:szCs w:val="20"/>
        </w:rPr>
      </w:pPr>
      <w:r w:rsidRPr="00C457EE">
        <w:rPr>
          <w:rFonts w:ascii="GHEA Grapalat" w:hAnsi="GHEA Grapalat"/>
          <w:sz w:val="20"/>
          <w:szCs w:val="20"/>
        </w:rPr>
        <w:t xml:space="preserve"> </w:t>
      </w:r>
      <w:r w:rsidR="00576D5D" w:rsidRPr="00C457EE">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457EE">
        <w:rPr>
          <w:rFonts w:ascii="GHEA Grapalat" w:hAnsi="GHEA Grapalat"/>
          <w:sz w:val="20"/>
          <w:szCs w:val="20"/>
        </w:rPr>
        <w:t xml:space="preserve">закупки </w:t>
      </w:r>
      <w:r w:rsidR="00576D5D" w:rsidRPr="00C457EE">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457EE">
        <w:rPr>
          <w:rFonts w:ascii="GHEA Grapalat" w:hAnsi="GHEA Grapalat"/>
          <w:sz w:val="20"/>
          <w:szCs w:val="20"/>
        </w:rPr>
        <w:t>;</w:t>
      </w:r>
    </w:p>
    <w:p w14:paraId="049C0C72"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9C0C73"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а.</w:t>
      </w:r>
      <w:r w:rsidRPr="00C457E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49C0C74"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б.</w:t>
      </w:r>
      <w:r w:rsidRPr="00C457EE">
        <w:rPr>
          <w:rFonts w:ascii="GHEA Grapalat" w:hAnsi="GHEA Grapalat"/>
          <w:sz w:val="20"/>
          <w:szCs w:val="20"/>
        </w:rPr>
        <w:tab/>
      </w:r>
      <w:r w:rsidRPr="00C457EE">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457EE">
        <w:rPr>
          <w:rFonts w:ascii="GHEA Grapalat" w:hAnsi="GHEA Grapalat"/>
          <w:sz w:val="20"/>
          <w:szCs w:val="20"/>
        </w:rPr>
        <w:t xml:space="preserve"> реквизитам;</w:t>
      </w:r>
    </w:p>
    <w:p w14:paraId="049C0C75" w14:textId="77777777" w:rsidR="00576D5D" w:rsidRPr="00C457EE" w:rsidRDefault="00576D5D"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Pr="00C457E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49C0C76" w14:textId="77777777" w:rsidR="009A796C" w:rsidRPr="00C457EE" w:rsidRDefault="00FD274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8.2.</w:t>
      </w:r>
      <w:r w:rsidR="00D07367" w:rsidRPr="00C457EE">
        <w:rPr>
          <w:rFonts w:ascii="GHEA Grapalat" w:hAnsi="GHEA Grapalat"/>
          <w:sz w:val="20"/>
          <w:szCs w:val="20"/>
        </w:rPr>
        <w:tab/>
      </w:r>
      <w:r w:rsidRPr="00C457EE">
        <w:rPr>
          <w:rFonts w:ascii="GHEA Grapalat" w:hAnsi="GHEA Grapalat"/>
          <w:sz w:val="20"/>
          <w:szCs w:val="20"/>
        </w:rPr>
        <w:t xml:space="preserve">Заявки оцениваются в порядке, установленном настоящим приглашением. </w:t>
      </w:r>
    </w:p>
    <w:p w14:paraId="049C0C77" w14:textId="77777777" w:rsidR="002A665D" w:rsidRPr="00C457EE" w:rsidRDefault="00CF34DE" w:rsidP="00C457EE">
      <w:pPr>
        <w:widowControl w:val="0"/>
        <w:ind w:firstLine="567"/>
        <w:jc w:val="both"/>
        <w:rPr>
          <w:sz w:val="20"/>
          <w:szCs w:val="20"/>
        </w:rPr>
      </w:pPr>
      <w:r w:rsidRPr="00C457EE">
        <w:rPr>
          <w:rFonts w:ascii="GHEA Grapalat" w:hAnsi="GHEA Grapalat"/>
          <w:sz w:val="20"/>
          <w:szCs w:val="20"/>
        </w:rPr>
        <w:t>Е</w:t>
      </w:r>
      <w:r w:rsidR="00CA7C54" w:rsidRPr="00C457EE">
        <w:rPr>
          <w:rFonts w:ascii="GHEA Grapalat" w:hAnsi="GHEA Grapalat"/>
          <w:sz w:val="20"/>
          <w:szCs w:val="20"/>
        </w:rPr>
        <w:t xml:space="preserve">сли количество лотов </w:t>
      </w:r>
      <w:r w:rsidR="00D42D33" w:rsidRPr="00C457EE">
        <w:rPr>
          <w:rFonts w:ascii="GHEA Grapalat" w:hAnsi="GHEA Grapalat"/>
          <w:sz w:val="20"/>
          <w:szCs w:val="20"/>
        </w:rPr>
        <w:t xml:space="preserve">в </w:t>
      </w:r>
      <w:r w:rsidR="00CA7C54" w:rsidRPr="00C457EE">
        <w:rPr>
          <w:rFonts w:ascii="GHEA Grapalat" w:hAnsi="GHEA Grapalat"/>
          <w:sz w:val="20"/>
          <w:szCs w:val="20"/>
        </w:rPr>
        <w:t>процедур</w:t>
      </w:r>
      <w:r w:rsidR="00D42D33" w:rsidRPr="00C457EE">
        <w:rPr>
          <w:rFonts w:ascii="GHEA Grapalat" w:hAnsi="GHEA Grapalat"/>
          <w:sz w:val="20"/>
          <w:szCs w:val="20"/>
        </w:rPr>
        <w:t>е</w:t>
      </w:r>
      <w:r w:rsidR="00CA7C54" w:rsidRPr="00C457EE">
        <w:rPr>
          <w:rFonts w:ascii="GHEA Grapalat" w:hAnsi="GHEA Grapalat"/>
          <w:sz w:val="20"/>
          <w:szCs w:val="20"/>
        </w:rPr>
        <w:t xml:space="preserve"> закупок не превышает семдесять пять</w:t>
      </w:r>
      <w:r w:rsidRPr="00C457EE">
        <w:rPr>
          <w:rFonts w:ascii="GHEA Grapalat" w:hAnsi="GHEA Grapalat"/>
          <w:sz w:val="20"/>
          <w:szCs w:val="20"/>
        </w:rPr>
        <w:t xml:space="preserve"> лотов</w:t>
      </w:r>
      <w:r w:rsidR="00CA7C54" w:rsidRPr="00C457EE">
        <w:rPr>
          <w:rFonts w:ascii="GHEA Grapalat" w:hAnsi="GHEA Grapalat"/>
          <w:sz w:val="20"/>
          <w:szCs w:val="20"/>
        </w:rPr>
        <w:t xml:space="preserve">- оценка </w:t>
      </w:r>
      <w:r w:rsidR="009A796C" w:rsidRPr="00C457EE">
        <w:rPr>
          <w:rFonts w:ascii="GHEA Grapalat" w:hAnsi="GHEA Grapalat"/>
          <w:sz w:val="20"/>
          <w:szCs w:val="20"/>
        </w:rPr>
        <w:t xml:space="preserve">заявок осуществляется в течение </w:t>
      </w:r>
      <w:r w:rsidR="00D3681C" w:rsidRPr="00C457EE">
        <w:rPr>
          <w:rFonts w:ascii="GHEA Grapalat" w:hAnsi="GHEA Grapalat"/>
          <w:sz w:val="20"/>
          <w:szCs w:val="20"/>
        </w:rPr>
        <w:t>пятнадцати</w:t>
      </w:r>
      <w:r w:rsidR="00CA7C54" w:rsidRPr="00C457EE">
        <w:rPr>
          <w:rFonts w:ascii="GHEA Grapalat" w:hAnsi="GHEA Grapalat"/>
          <w:sz w:val="20"/>
          <w:szCs w:val="20"/>
        </w:rPr>
        <w:t xml:space="preserve"> </w:t>
      </w:r>
      <w:r w:rsidR="009A796C" w:rsidRPr="00C457EE">
        <w:rPr>
          <w:rFonts w:ascii="GHEA Grapalat" w:hAnsi="GHEA Grapalat"/>
          <w:sz w:val="20"/>
          <w:szCs w:val="20"/>
        </w:rPr>
        <w:t>рабочих дней со дня истечения окончательного срока их подачи, а</w:t>
      </w:r>
      <w:r w:rsidR="00CA7C54" w:rsidRPr="00C457EE">
        <w:rPr>
          <w:rFonts w:ascii="GHEA Grapalat" w:hAnsi="GHEA Grapalat"/>
          <w:sz w:val="20"/>
          <w:szCs w:val="20"/>
        </w:rPr>
        <w:t xml:space="preserve"> при превышении-</w:t>
      </w:r>
      <w:r w:rsidR="009A796C" w:rsidRPr="00C457EE">
        <w:rPr>
          <w:rFonts w:ascii="GHEA Grapalat" w:hAnsi="GHEA Grapalat"/>
          <w:sz w:val="20"/>
          <w:szCs w:val="20"/>
        </w:rPr>
        <w:t xml:space="preserve"> в течение </w:t>
      </w:r>
      <w:r w:rsidR="000C324B" w:rsidRPr="00C457EE">
        <w:rPr>
          <w:rFonts w:ascii="GHEA Grapalat" w:hAnsi="GHEA Grapalat"/>
          <w:sz w:val="20"/>
          <w:szCs w:val="20"/>
        </w:rPr>
        <w:t>двадцати</w:t>
      </w:r>
      <w:r w:rsidR="00CA7C54" w:rsidRPr="00C457EE">
        <w:rPr>
          <w:rFonts w:ascii="GHEA Grapalat" w:hAnsi="GHEA Grapalat"/>
          <w:sz w:val="20"/>
          <w:szCs w:val="20"/>
        </w:rPr>
        <w:t xml:space="preserve"> </w:t>
      </w:r>
      <w:r w:rsidR="009A796C" w:rsidRPr="00C457EE">
        <w:rPr>
          <w:rFonts w:ascii="GHEA Grapalat" w:hAnsi="GHEA Grapalat"/>
          <w:sz w:val="20"/>
          <w:szCs w:val="20"/>
        </w:rPr>
        <w:t>рабочих дней.</w:t>
      </w:r>
    </w:p>
    <w:p w14:paraId="049C0C78" w14:textId="77777777" w:rsidR="00ED6836" w:rsidRPr="00C457EE" w:rsidRDefault="00745561" w:rsidP="00C457EE">
      <w:pPr>
        <w:widowControl w:val="0"/>
        <w:ind w:firstLine="567"/>
        <w:jc w:val="both"/>
        <w:rPr>
          <w:rFonts w:ascii="GHEA Grapalat" w:hAnsi="GHEA Grapalat" w:cs="Sylfaen"/>
          <w:sz w:val="20"/>
          <w:szCs w:val="20"/>
        </w:rPr>
      </w:pPr>
      <w:r w:rsidRPr="00C457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457EE">
        <w:rPr>
          <w:rFonts w:ascii="GHEA Grapalat" w:hAnsi="GHEA Grapalat"/>
          <w:sz w:val="20"/>
          <w:szCs w:val="20"/>
        </w:rPr>
        <w:t xml:space="preserve"> и оценке </w:t>
      </w:r>
      <w:r w:rsidRPr="00C457EE">
        <w:rPr>
          <w:rFonts w:ascii="GHEA Grapalat" w:hAnsi="GHEA Grapalat"/>
          <w:sz w:val="20"/>
          <w:szCs w:val="20"/>
        </w:rPr>
        <w:t>заявок комиссия отклоняет те заявки, в которых о</w:t>
      </w:r>
      <w:r w:rsidR="00F75A08">
        <w:rPr>
          <w:rFonts w:ascii="GHEA Grapalat" w:hAnsi="GHEA Grapalat"/>
          <w:sz w:val="20"/>
          <w:szCs w:val="20"/>
        </w:rPr>
        <w:t>тсутствуют ценовое предложение,</w:t>
      </w:r>
      <w:r w:rsidR="006A4E85" w:rsidRPr="00C457EE">
        <w:rPr>
          <w:rFonts w:ascii="GHEA Grapalat" w:hAnsi="GHEA Grapalat"/>
          <w:sz w:val="20"/>
          <w:szCs w:val="20"/>
        </w:rPr>
        <w:t xml:space="preserve"> или </w:t>
      </w:r>
      <w:r w:rsidRPr="00C457EE">
        <w:rPr>
          <w:rFonts w:ascii="GHEA Grapalat" w:hAnsi="GHEA Grapalat"/>
          <w:sz w:val="20"/>
          <w:szCs w:val="20"/>
        </w:rPr>
        <w:t>те, которые не соответствуют требованиям приглашения</w:t>
      </w:r>
      <w:r w:rsidR="00550A62" w:rsidRPr="00C457EE">
        <w:rPr>
          <w:rFonts w:ascii="GHEA Grapalat" w:hAnsi="GHEA Grapalat"/>
          <w:sz w:val="20"/>
          <w:szCs w:val="20"/>
        </w:rPr>
        <w:t>, за исключением случая, установленного пунктом 8.9 части 1 настоящего приглашения</w:t>
      </w:r>
      <w:r w:rsidRPr="00C457EE">
        <w:rPr>
          <w:rFonts w:ascii="GHEA Grapalat" w:hAnsi="GHEA Grapalat"/>
          <w:sz w:val="20"/>
          <w:szCs w:val="20"/>
        </w:rPr>
        <w:t>.</w:t>
      </w:r>
    </w:p>
    <w:p w14:paraId="049C0C79" w14:textId="77777777" w:rsidR="00B514E8" w:rsidRPr="00C457EE" w:rsidRDefault="00FD2748"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8.</w:t>
      </w:r>
      <w:r w:rsidR="004C3E56" w:rsidRPr="00C457EE">
        <w:rPr>
          <w:rFonts w:ascii="GHEA Grapalat" w:hAnsi="GHEA Grapalat"/>
        </w:rPr>
        <w:t>3</w:t>
      </w:r>
      <w:r w:rsidR="00D07367" w:rsidRPr="00C457EE">
        <w:rPr>
          <w:rFonts w:ascii="GHEA Grapalat" w:hAnsi="GHEA Grapalat"/>
        </w:rPr>
        <w:t>.</w:t>
      </w:r>
      <w:r w:rsidR="00D07367" w:rsidRPr="00C457EE">
        <w:rPr>
          <w:rFonts w:ascii="GHEA Grapalat" w:hAnsi="GHEA Grapalat"/>
        </w:rPr>
        <w:tab/>
      </w:r>
      <w:r w:rsidR="00D22CBB" w:rsidRPr="00C457EE">
        <w:rPr>
          <w:rFonts w:ascii="GHEA Grapalat" w:hAnsi="GHEA Grapalat"/>
        </w:rPr>
        <w:t>Отобранный у</w:t>
      </w:r>
      <w:r w:rsidRPr="00C457EE">
        <w:rPr>
          <w:rFonts w:ascii="GHEA Grapalat" w:hAnsi="GHEA Grapalat"/>
        </w:rPr>
        <w:t>частник</w:t>
      </w:r>
      <w:r w:rsidR="00DD2F66" w:rsidRPr="00C457EE">
        <w:rPr>
          <w:rFonts w:ascii="GHEA Grapalat" w:hAnsi="GHEA Grapalat"/>
        </w:rPr>
        <w:t xml:space="preserve"> </w:t>
      </w:r>
      <w:r w:rsidRPr="00C457E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457EE">
        <w:rPr>
          <w:rFonts w:ascii="GHEA Grapalat" w:hAnsi="GHEA Grapalat"/>
        </w:rPr>
        <w:t>отобранного</w:t>
      </w:r>
      <w:r w:rsidR="0066621D" w:rsidRPr="00C457EE">
        <w:rPr>
          <w:rFonts w:ascii="GHEA Grapalat" w:hAnsi="GHEA Grapalat"/>
        </w:rPr>
        <w:t xml:space="preserve"> </w:t>
      </w:r>
      <w:r w:rsidR="006D73FB" w:rsidRPr="00C457EE">
        <w:rPr>
          <w:rFonts w:ascii="GHEA Grapalat" w:hAnsi="GHEA Grapalat"/>
        </w:rPr>
        <w:t>или непризнанных таковыми участников</w:t>
      </w:r>
      <w:r w:rsidRPr="00C457EE">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457EE">
        <w:rPr>
          <w:rFonts w:ascii="GHEA Grapalat" w:hAnsi="GHEA Grapalat"/>
        </w:rPr>
        <w:t>.</w:t>
      </w:r>
    </w:p>
    <w:p w14:paraId="049C0C7A" w14:textId="77777777" w:rsidR="00096865" w:rsidRPr="00C457EE" w:rsidRDefault="00FD274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8.</w:t>
      </w:r>
      <w:r w:rsidR="004C3E56" w:rsidRPr="00C457EE">
        <w:rPr>
          <w:rFonts w:ascii="GHEA Grapalat" w:hAnsi="GHEA Grapalat"/>
          <w:i w:val="0"/>
        </w:rPr>
        <w:t>4</w:t>
      </w:r>
      <w:r w:rsidR="00644850" w:rsidRPr="00C457EE">
        <w:rPr>
          <w:rFonts w:ascii="GHEA Grapalat" w:hAnsi="GHEA Grapalat"/>
          <w:i w:val="0"/>
        </w:rPr>
        <w:t>.</w:t>
      </w:r>
      <w:r w:rsidR="00644850" w:rsidRPr="00C457EE">
        <w:rPr>
          <w:rFonts w:ascii="GHEA Grapalat" w:hAnsi="GHEA Grapalat"/>
          <w:i w:val="0"/>
        </w:rPr>
        <w:tab/>
      </w:r>
      <w:r w:rsidRPr="00C457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B3BFA" w:rsidRPr="00FB3BFA">
        <w:rPr>
          <w:rFonts w:ascii="GHEA Grapalat" w:hAnsi="GHEA Grapalat"/>
          <w:i w:val="0"/>
        </w:rPr>
        <w:t>по курсу, утвержденному Центральным банком РА на</w:t>
      </w:r>
      <w:r w:rsidR="00FB3BFA">
        <w:rPr>
          <w:rFonts w:ascii="GHEA Grapalat" w:hAnsi="GHEA Grapalat"/>
          <w:i w:val="0"/>
        </w:rPr>
        <w:t xml:space="preserve"> день опубликования приглашения</w:t>
      </w:r>
      <w:r w:rsidR="00A01157" w:rsidRPr="00C457EE">
        <w:rPr>
          <w:rFonts w:ascii="GHEA Grapalat" w:hAnsi="GHEA Grapalat"/>
          <w:i w:val="0"/>
        </w:rPr>
        <w:t>.</w:t>
      </w:r>
    </w:p>
    <w:p w14:paraId="049C0C7B" w14:textId="77777777" w:rsidR="00096865" w:rsidRPr="00C457EE" w:rsidRDefault="00FD274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8.</w:t>
      </w:r>
      <w:r w:rsidR="00D31874" w:rsidRPr="00C457EE">
        <w:rPr>
          <w:rFonts w:ascii="GHEA Grapalat" w:hAnsi="GHEA Grapalat"/>
          <w:i w:val="0"/>
        </w:rPr>
        <w:t>5</w:t>
      </w:r>
      <w:r w:rsidRPr="00C457EE">
        <w:rPr>
          <w:rFonts w:ascii="GHEA Grapalat" w:hAnsi="GHEA Grapalat"/>
          <w:i w:val="0"/>
        </w:rPr>
        <w:t>.</w:t>
      </w:r>
      <w:r w:rsidR="00644850" w:rsidRPr="00C457EE">
        <w:rPr>
          <w:rFonts w:ascii="GHEA Grapalat" w:hAnsi="GHEA Grapalat"/>
          <w:i w:val="0"/>
        </w:rPr>
        <w:tab/>
      </w:r>
      <w:r w:rsidRPr="00C457EE">
        <w:rPr>
          <w:rFonts w:ascii="GHEA Grapalat" w:hAnsi="GHEA Grapalat"/>
          <w:i w:val="0"/>
        </w:rPr>
        <w:t>Переговоры между комиссией, заказчиком и участниками запрещаются, за исключением случаев,</w:t>
      </w:r>
    </w:p>
    <w:p w14:paraId="049C0C7C" w14:textId="77777777" w:rsidR="00096865" w:rsidRPr="00C457EE" w:rsidRDefault="00096865"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1)</w:t>
      </w:r>
      <w:r w:rsidR="00644850" w:rsidRPr="00C457EE">
        <w:rPr>
          <w:rFonts w:ascii="GHEA Grapalat" w:hAnsi="GHEA Grapalat"/>
          <w:i w:val="0"/>
        </w:rPr>
        <w:tab/>
      </w:r>
      <w:r w:rsidRPr="00C457EE">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C457EE">
        <w:rPr>
          <w:rFonts w:ascii="Courier New" w:hAnsi="Courier New" w:cs="Courier New"/>
          <w:i w:val="0"/>
          <w:lang w:val="en-US"/>
        </w:rPr>
        <w:t> </w:t>
      </w:r>
      <w:r w:rsidRPr="00C457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C457EE">
        <w:rPr>
          <w:rFonts w:ascii="GHEA Grapalat" w:hAnsi="GHEA Grapalat"/>
          <w:i w:val="0"/>
        </w:rPr>
        <w:t xml:space="preserve"> </w:t>
      </w:r>
      <w:r w:rsidRPr="00C457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49C0C7D" w14:textId="77777777" w:rsidR="00096865" w:rsidRPr="00C457EE" w:rsidDel="00992C40" w:rsidRDefault="00096865"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2)</w:t>
      </w:r>
      <w:r w:rsidR="00644850" w:rsidRPr="00C457EE">
        <w:rPr>
          <w:rFonts w:ascii="GHEA Grapalat" w:hAnsi="GHEA Grapalat"/>
        </w:rPr>
        <w:tab/>
      </w:r>
      <w:r w:rsidRPr="00C457EE">
        <w:rPr>
          <w:rFonts w:ascii="GHEA Grapalat" w:hAnsi="GHEA Grapalat"/>
        </w:rPr>
        <w:t>иных случаев, предусмотренных Законом.</w:t>
      </w:r>
    </w:p>
    <w:p w14:paraId="049C0C7E" w14:textId="77777777" w:rsidR="009B6D58" w:rsidRPr="00C457EE" w:rsidRDefault="00FD274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lastRenderedPageBreak/>
        <w:t>8.</w:t>
      </w:r>
      <w:r w:rsidR="00D31874" w:rsidRPr="00C457EE">
        <w:rPr>
          <w:rFonts w:ascii="GHEA Grapalat" w:hAnsi="GHEA Grapalat"/>
          <w:sz w:val="20"/>
        </w:rPr>
        <w:t>6</w:t>
      </w:r>
      <w:r w:rsidRPr="00C457EE">
        <w:rPr>
          <w:rFonts w:ascii="GHEA Grapalat" w:hAnsi="GHEA Grapalat"/>
          <w:sz w:val="20"/>
        </w:rPr>
        <w:t>.</w:t>
      </w:r>
      <w:r w:rsidR="00644850" w:rsidRPr="00C457EE">
        <w:rPr>
          <w:rFonts w:ascii="GHEA Grapalat" w:hAnsi="GHEA Grapalat"/>
          <w:sz w:val="20"/>
        </w:rPr>
        <w:tab/>
      </w:r>
      <w:r w:rsidRPr="00C457E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457EE">
        <w:rPr>
          <w:rFonts w:ascii="GHEA Grapalat" w:hAnsi="GHEA Grapalat"/>
          <w:sz w:val="20"/>
        </w:rPr>
        <w:t>отобранного или непризнанных таковыми участников</w:t>
      </w:r>
      <w:r w:rsidRPr="00C457EE">
        <w:rPr>
          <w:rFonts w:ascii="GHEA Grapalat" w:hAnsi="GHEA Grapalat"/>
          <w:sz w:val="20"/>
        </w:rPr>
        <w:t xml:space="preserve">. </w:t>
      </w:r>
      <w:r w:rsidR="002F2045" w:rsidRPr="00C457EE">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457EE">
        <w:rPr>
          <w:rFonts w:ascii="GHEA Grapalat" w:hAnsi="GHEA Grapalat"/>
          <w:sz w:val="20"/>
        </w:rPr>
        <w:t>.</w:t>
      </w:r>
      <w:r w:rsidRPr="00C457EE">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C457EE">
        <w:rPr>
          <w:rFonts w:ascii="GHEA Grapalat" w:hAnsi="GHEA Grapalat"/>
          <w:sz w:val="20"/>
        </w:rPr>
        <w:t>ании части 6 статьи 15 Закона:</w:t>
      </w:r>
    </w:p>
    <w:p w14:paraId="049C0C7F"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а.</w:t>
      </w:r>
      <w:r w:rsidR="00186559" w:rsidRPr="00C457EE">
        <w:rPr>
          <w:rFonts w:ascii="GHEA Grapalat" w:hAnsi="GHEA Grapalat"/>
          <w:sz w:val="20"/>
        </w:rPr>
        <w:tab/>
      </w:r>
      <w:r w:rsidRPr="00C457EE">
        <w:rPr>
          <w:rFonts w:ascii="GHEA Grapalat" w:hAnsi="GHEA Grapalat"/>
          <w:sz w:val="20"/>
        </w:rPr>
        <w:t>для определения</w:t>
      </w:r>
      <w:r w:rsidR="005F09CE" w:rsidRPr="00C457EE">
        <w:rPr>
          <w:rFonts w:ascii="GHEA Grapalat" w:hAnsi="GHEA Grapalat"/>
          <w:sz w:val="20"/>
        </w:rPr>
        <w:t xml:space="preserve"> </w:t>
      </w:r>
      <w:r w:rsidR="00FC5859" w:rsidRPr="00C457EE">
        <w:rPr>
          <w:rFonts w:ascii="GHEA Grapalat" w:hAnsi="GHEA Grapalat"/>
          <w:sz w:val="20"/>
        </w:rPr>
        <w:t xml:space="preserve">отобранного </w:t>
      </w:r>
      <w:r w:rsidR="002F27C9" w:rsidRPr="00C457EE">
        <w:rPr>
          <w:rFonts w:ascii="GHEA Grapalat" w:hAnsi="GHEA Grapalat"/>
          <w:sz w:val="20"/>
        </w:rPr>
        <w:t>и</w:t>
      </w:r>
      <w:r w:rsidR="00FC5859" w:rsidRPr="00C457EE">
        <w:rPr>
          <w:rFonts w:ascii="GHEA Grapalat" w:hAnsi="GHEA Grapalat"/>
          <w:sz w:val="20"/>
        </w:rPr>
        <w:t xml:space="preserve"> непризнанных таковыми </w:t>
      </w:r>
      <w:r w:rsidRPr="00C457EE">
        <w:rPr>
          <w:rFonts w:ascii="GHEA Grapalat" w:hAnsi="GHEA Grapalat"/>
          <w:sz w:val="20"/>
        </w:rPr>
        <w:t>участников, занявших последующие места, с</w:t>
      </w:r>
      <w:r w:rsidR="00A50C53" w:rsidRPr="00C457EE">
        <w:rPr>
          <w:rFonts w:ascii="Courier New" w:hAnsi="Courier New" w:cs="Courier New"/>
          <w:sz w:val="20"/>
          <w:lang w:val="en-US"/>
        </w:rPr>
        <w:t> </w:t>
      </w:r>
      <w:r w:rsidRPr="00C457EE">
        <w:rPr>
          <w:rFonts w:ascii="GHEA Grapalat" w:hAnsi="GHEA Grapalat"/>
          <w:sz w:val="20"/>
        </w:rPr>
        <w:t>целью сокращения предложенных на заседании комиссии цен, со всеми участниками,</w:t>
      </w:r>
      <w:r w:rsidR="00AA7117" w:rsidRPr="00C457EE">
        <w:rPr>
          <w:rFonts w:ascii="GHEA Grapalat" w:hAnsi="GHEA Grapalat"/>
          <w:sz w:val="20"/>
        </w:rPr>
        <w:t xml:space="preserve"> </w:t>
      </w:r>
      <w:r w:rsidRPr="00C457EE">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49C0C80"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б.</w:t>
      </w:r>
      <w:r w:rsidR="00186559" w:rsidRPr="00C457EE">
        <w:rPr>
          <w:rFonts w:ascii="GHEA Grapalat" w:hAnsi="GHEA Grapalat"/>
          <w:sz w:val="20"/>
        </w:rPr>
        <w:tab/>
      </w:r>
      <w:r w:rsidRPr="00C457E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457EE">
        <w:rPr>
          <w:rFonts w:ascii="GHEA Grapalat" w:hAnsi="GHEA Grapalat"/>
          <w:sz w:val="20"/>
        </w:rPr>
        <w:t>в электронной форме</w:t>
      </w:r>
      <w:r w:rsidRPr="00C457EE">
        <w:rPr>
          <w:rFonts w:ascii="GHEA Grapalat" w:hAnsi="GHEA Grapalat"/>
          <w:sz w:val="20"/>
        </w:rPr>
        <w:t xml:space="preserve"> одновременно уведомляет всех оцененных удовлетворительно участников </w:t>
      </w:r>
      <w:r w:rsidR="00BB7A52" w:rsidRPr="00C457EE">
        <w:rPr>
          <w:rFonts w:ascii="GHEA Grapalat" w:hAnsi="GHEA Grapalat"/>
          <w:sz w:val="20"/>
        </w:rPr>
        <w:t>об условиях, продолжительности,</w:t>
      </w:r>
      <w:r w:rsidRPr="00C457EE">
        <w:rPr>
          <w:rFonts w:ascii="GHEA Grapalat" w:hAnsi="GHEA Grapalat"/>
          <w:sz w:val="20"/>
        </w:rPr>
        <w:t xml:space="preserve"> дате, времени и месте проведения одновременных переговоров по снижению цен,</w:t>
      </w:r>
    </w:p>
    <w:p w14:paraId="049C0C81"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в.</w:t>
      </w:r>
      <w:r w:rsidR="00186559" w:rsidRPr="00C457EE">
        <w:rPr>
          <w:rFonts w:ascii="GHEA Grapalat" w:hAnsi="GHEA Grapalat"/>
          <w:sz w:val="20"/>
        </w:rPr>
        <w:tab/>
      </w:r>
      <w:r w:rsidRPr="00C457EE">
        <w:rPr>
          <w:rFonts w:ascii="GHEA Grapalat" w:hAnsi="GHEA Grapalat"/>
          <w:sz w:val="20"/>
        </w:rPr>
        <w:t xml:space="preserve">переговоры проводятся не раннее чем на второй и не позднее чем на </w:t>
      </w:r>
      <w:r w:rsidR="00996FDC" w:rsidRPr="00C457EE">
        <w:rPr>
          <w:rFonts w:ascii="GHEA Grapalat" w:hAnsi="GHEA Grapalat"/>
          <w:sz w:val="20"/>
        </w:rPr>
        <w:t xml:space="preserve">пятый </w:t>
      </w:r>
      <w:r w:rsidRPr="00C457EE">
        <w:rPr>
          <w:rFonts w:ascii="GHEA Grapalat" w:hAnsi="GHEA Grapalat"/>
          <w:sz w:val="20"/>
        </w:rPr>
        <w:t>рабочий день со дня отправки извещения</w:t>
      </w:r>
      <w:r w:rsidR="00A50C53" w:rsidRPr="00C457EE">
        <w:rPr>
          <w:rFonts w:ascii="GHEA Grapalat" w:hAnsi="GHEA Grapalat"/>
          <w:sz w:val="20"/>
        </w:rPr>
        <w:t>,</w:t>
      </w:r>
    </w:p>
    <w:p w14:paraId="049C0C82"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г.</w:t>
      </w:r>
      <w:r w:rsidR="00186559" w:rsidRPr="00C457EE">
        <w:rPr>
          <w:rFonts w:ascii="GHEA Grapalat" w:hAnsi="GHEA Grapalat"/>
          <w:sz w:val="20"/>
        </w:rPr>
        <w:tab/>
      </w:r>
      <w:r w:rsidRPr="00C457EE">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049C0C83"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д.</w:t>
      </w:r>
      <w:r w:rsidR="00186559" w:rsidRPr="00C457EE">
        <w:rPr>
          <w:rFonts w:ascii="GHEA Grapalat" w:hAnsi="GHEA Grapalat"/>
          <w:sz w:val="20"/>
        </w:rPr>
        <w:tab/>
      </w:r>
      <w:r w:rsidRPr="00C457E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457EE">
        <w:rPr>
          <w:rFonts w:ascii="GHEA Grapalat" w:hAnsi="GHEA Grapalat"/>
          <w:sz w:val="20"/>
        </w:rPr>
        <w:t xml:space="preserve">присутствующим на переговорах </w:t>
      </w:r>
      <w:r w:rsidRPr="00C457EE">
        <w:rPr>
          <w:rFonts w:ascii="GHEA Grapalat" w:hAnsi="GHEA Grapalat"/>
          <w:sz w:val="20"/>
        </w:rPr>
        <w:t>участниками</w:t>
      </w:r>
      <w:r w:rsidR="001D129F" w:rsidRPr="00C457EE">
        <w:rPr>
          <w:rFonts w:ascii="GHEA Grapalat" w:hAnsi="GHEA Grapalat"/>
          <w:sz w:val="20"/>
        </w:rPr>
        <w:t xml:space="preserve"> </w:t>
      </w:r>
      <w:r w:rsidRPr="00C457EE">
        <w:rPr>
          <w:rFonts w:ascii="GHEA Grapalat" w:hAnsi="GHEA Grapalat"/>
          <w:sz w:val="20"/>
        </w:rPr>
        <w:t xml:space="preserve">ценам, </w:t>
      </w:r>
      <w:r w:rsidR="00927888" w:rsidRPr="00C457EE">
        <w:rPr>
          <w:rFonts w:ascii="GHEA Grapalat" w:hAnsi="GHEA Grapalat"/>
          <w:sz w:val="20"/>
        </w:rPr>
        <w:t xml:space="preserve">которые </w:t>
      </w:r>
      <w:r w:rsidRPr="00C457EE">
        <w:rPr>
          <w:rFonts w:ascii="GHEA Grapalat" w:hAnsi="GHEA Grapalat"/>
          <w:sz w:val="20"/>
        </w:rPr>
        <w:t xml:space="preserve">не </w:t>
      </w:r>
      <w:r w:rsidR="00927888" w:rsidRPr="00C457EE">
        <w:rPr>
          <w:rFonts w:ascii="GHEA Grapalat" w:hAnsi="GHEA Grapalat"/>
          <w:sz w:val="20"/>
        </w:rPr>
        <w:t xml:space="preserve">превышают цену, установленную  заявкой на закупку  </w:t>
      </w:r>
      <w:r w:rsidRPr="00C457EE">
        <w:rPr>
          <w:rFonts w:ascii="GHEA Grapalat" w:hAnsi="GHEA Grapalat"/>
          <w:sz w:val="20"/>
        </w:rPr>
        <w:t>, определяются и объявляются</w:t>
      </w:r>
      <w:r w:rsidR="00A134CC" w:rsidRPr="00C457EE">
        <w:rPr>
          <w:rFonts w:ascii="GHEA Grapalat" w:hAnsi="GHEA Grapalat"/>
          <w:sz w:val="20"/>
        </w:rPr>
        <w:t xml:space="preserve"> отобранный </w:t>
      </w:r>
      <w:r w:rsidR="002F27C9" w:rsidRPr="00C457EE">
        <w:rPr>
          <w:rFonts w:ascii="GHEA Grapalat" w:hAnsi="GHEA Grapalat"/>
          <w:sz w:val="20"/>
        </w:rPr>
        <w:t xml:space="preserve">и </w:t>
      </w:r>
      <w:r w:rsidR="00CD7A4E" w:rsidRPr="00C457EE">
        <w:rPr>
          <w:rFonts w:ascii="GHEA Grapalat" w:hAnsi="GHEA Grapalat"/>
          <w:sz w:val="20"/>
        </w:rPr>
        <w:t xml:space="preserve"> непризнанные таковыми</w:t>
      </w:r>
      <w:r w:rsidRPr="00C457EE">
        <w:rPr>
          <w:rFonts w:ascii="GHEA Grapalat" w:hAnsi="GHEA Grapalat"/>
          <w:sz w:val="20"/>
        </w:rPr>
        <w:t xml:space="preserve"> участники, занявшие последующие места,</w:t>
      </w:r>
    </w:p>
    <w:p w14:paraId="049C0C84" w14:textId="77777777" w:rsidR="004A4515" w:rsidRPr="00C457EE" w:rsidRDefault="009B6D58"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е.</w:t>
      </w:r>
      <w:r w:rsidR="00C37724" w:rsidRPr="00C457EE">
        <w:rPr>
          <w:rFonts w:ascii="GHEA Grapalat" w:hAnsi="GHEA Grapalat"/>
          <w:sz w:val="20"/>
        </w:rPr>
        <w:tab/>
      </w:r>
      <w:r w:rsidR="004A4515" w:rsidRPr="00C457EE">
        <w:rPr>
          <w:rFonts w:ascii="GHEA Grapalat" w:hAnsi="GHEA Grapalat"/>
          <w:sz w:val="20"/>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C457EE">
        <w:rPr>
          <w:rFonts w:ascii="GHEA Grapalat" w:hAnsi="GHEA Grapalat"/>
          <w:sz w:val="20"/>
        </w:rPr>
        <w:t>и</w:t>
      </w:r>
      <w:r w:rsidR="004A4515" w:rsidRPr="00C457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C457EE">
        <w:rPr>
          <w:rFonts w:ascii="GHEA Grapalat" w:hAnsi="GHEA Grapalat"/>
          <w:sz w:val="20"/>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C457EE">
        <w:rPr>
          <w:rFonts w:ascii="GHEA Grapalat" w:hAnsi="GHEA Grapalat"/>
          <w:sz w:val="20"/>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049C0C85" w14:textId="77777777" w:rsidR="006335D7" w:rsidRPr="00C457EE" w:rsidRDefault="006335D7"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049C0C86" w14:textId="77777777" w:rsidR="009B6D58" w:rsidRPr="00C457EE" w:rsidRDefault="003572E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ж.</w:t>
      </w:r>
      <w:r w:rsidR="00DF44E3" w:rsidRPr="00C457EE">
        <w:rPr>
          <w:rFonts w:ascii="GHEA Grapalat" w:hAnsi="GHEA Grapalat"/>
          <w:sz w:val="20"/>
        </w:rPr>
        <w:t xml:space="preserve"> </w:t>
      </w:r>
      <w:r w:rsidR="00C34AFD" w:rsidRPr="00C457EE">
        <w:rPr>
          <w:rFonts w:ascii="GHEA Grapalat" w:hAnsi="GHEA Grapalat"/>
          <w:sz w:val="20"/>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C457EE">
        <w:rPr>
          <w:rFonts w:ascii="GHEA Grapalat" w:hAnsi="GHEA Grapalat"/>
          <w:sz w:val="20"/>
        </w:rPr>
        <w:t>и</w:t>
      </w:r>
      <w:r w:rsidR="00C34AFD" w:rsidRPr="00C457EE">
        <w:rPr>
          <w:rFonts w:ascii="GHEA Grapalat" w:hAnsi="GHEA Grapalat"/>
          <w:sz w:val="20"/>
        </w:rPr>
        <w:t xml:space="preserve">, </w:t>
      </w:r>
      <w:r w:rsidR="009B6D58" w:rsidRPr="00C457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C457EE">
        <w:rPr>
          <w:rFonts w:ascii="GHEA Grapalat" w:hAnsi="GHEA Grapalat"/>
          <w:sz w:val="20"/>
        </w:rPr>
        <w:t>, за исключением случая, предусмотренного абзацем ,, е " настоящего подпункта</w:t>
      </w:r>
      <w:r w:rsidR="009B6D58" w:rsidRPr="00C457EE">
        <w:rPr>
          <w:rFonts w:ascii="GHEA Grapalat" w:hAnsi="GHEA Grapalat"/>
          <w:sz w:val="20"/>
        </w:rPr>
        <w:t xml:space="preserve">. </w:t>
      </w:r>
    </w:p>
    <w:p w14:paraId="049C0C87" w14:textId="77777777" w:rsidR="00B514E8" w:rsidRPr="00C457EE" w:rsidRDefault="00FD2748"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8.</w:t>
      </w:r>
      <w:r w:rsidR="00096B2C" w:rsidRPr="00C457EE">
        <w:rPr>
          <w:rFonts w:ascii="GHEA Grapalat" w:hAnsi="GHEA Grapalat"/>
          <w:sz w:val="20"/>
          <w:szCs w:val="20"/>
        </w:rPr>
        <w:t>7</w:t>
      </w:r>
      <w:r w:rsidRPr="00C457EE">
        <w:rPr>
          <w:rFonts w:ascii="GHEA Grapalat" w:hAnsi="GHEA Grapalat"/>
          <w:sz w:val="20"/>
          <w:szCs w:val="20"/>
        </w:rPr>
        <w:t>.</w:t>
      </w:r>
      <w:r w:rsidR="00C37724" w:rsidRPr="00C457EE">
        <w:rPr>
          <w:rFonts w:ascii="GHEA Grapalat" w:hAnsi="GHEA Grapalat"/>
          <w:sz w:val="20"/>
          <w:szCs w:val="20"/>
        </w:rPr>
        <w:tab/>
      </w:r>
      <w:r w:rsidRPr="00C457EE">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457EE">
        <w:rPr>
          <w:rFonts w:ascii="GHEA Grapalat" w:hAnsi="GHEA Grapalat"/>
          <w:sz w:val="20"/>
          <w:szCs w:val="20"/>
        </w:rPr>
        <w:t xml:space="preserve">включенные в заявку </w:t>
      </w:r>
      <w:r w:rsidRPr="00C457EE">
        <w:rPr>
          <w:rFonts w:ascii="GHEA Grapalat" w:hAnsi="GHEA Grapalat"/>
          <w:sz w:val="20"/>
          <w:szCs w:val="20"/>
        </w:rPr>
        <w:t>документ</w:t>
      </w:r>
      <w:r w:rsidR="00F7541A" w:rsidRPr="00C457EE">
        <w:rPr>
          <w:rFonts w:ascii="GHEA Grapalat" w:hAnsi="GHEA Grapalat"/>
          <w:sz w:val="20"/>
          <w:szCs w:val="20"/>
        </w:rPr>
        <w:t>ы</w:t>
      </w:r>
      <w:r w:rsidRPr="00C457EE">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457EE">
        <w:rPr>
          <w:rFonts w:ascii="Courier New" w:hAnsi="Courier New" w:cs="Courier New"/>
          <w:sz w:val="20"/>
          <w:szCs w:val="20"/>
          <w:lang w:val="en-US"/>
        </w:rPr>
        <w:t> </w:t>
      </w:r>
      <w:r w:rsidRPr="00C457EE">
        <w:rPr>
          <w:rFonts w:ascii="GHEA Grapalat" w:hAnsi="GHEA Grapalat"/>
          <w:sz w:val="20"/>
          <w:szCs w:val="20"/>
        </w:rPr>
        <w:t>препятствуя нормальному функционированию комиссии.</w:t>
      </w:r>
    </w:p>
    <w:p w14:paraId="049C0C88" w14:textId="77777777" w:rsidR="00AD2081" w:rsidRPr="00C457EE" w:rsidRDefault="00A150A9"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8.</w:t>
      </w:r>
      <w:r w:rsidR="00917747" w:rsidRPr="00C457EE">
        <w:rPr>
          <w:rFonts w:ascii="GHEA Grapalat" w:hAnsi="GHEA Grapalat"/>
          <w:sz w:val="20"/>
        </w:rPr>
        <w:t>8</w:t>
      </w:r>
      <w:r w:rsidRPr="00C457EE">
        <w:rPr>
          <w:rFonts w:ascii="GHEA Grapalat" w:hAnsi="GHEA Grapalat"/>
          <w:sz w:val="20"/>
        </w:rPr>
        <w:t>.</w:t>
      </w:r>
      <w:r w:rsidR="00213830" w:rsidRPr="00C457EE">
        <w:rPr>
          <w:rFonts w:ascii="GHEA Grapalat" w:hAnsi="GHEA Grapalat"/>
          <w:sz w:val="20"/>
        </w:rPr>
        <w:tab/>
      </w:r>
      <w:r w:rsidRPr="00C457EE">
        <w:rPr>
          <w:rFonts w:ascii="GHEA Grapalat" w:hAnsi="GHEA Grapalat"/>
          <w:sz w:val="20"/>
        </w:rPr>
        <w:t xml:space="preserve">Если в результате оценки, проведенной в ходе заседания по вскрытию </w:t>
      </w:r>
      <w:r w:rsidR="00F00565" w:rsidRPr="00C457EE">
        <w:rPr>
          <w:rFonts w:ascii="GHEA Grapalat" w:hAnsi="GHEA Grapalat"/>
          <w:sz w:val="20"/>
        </w:rPr>
        <w:t xml:space="preserve">и оценке </w:t>
      </w:r>
      <w:r w:rsidRPr="00C457EE">
        <w:rPr>
          <w:rFonts w:ascii="GHEA Grapalat" w:hAnsi="GHEA Grapalat"/>
          <w:sz w:val="20"/>
        </w:rPr>
        <w:t>заявок, в заявке участника фиксируются несоответствия требованиям приглашения,</w:t>
      </w:r>
      <w:r w:rsidR="001F0DAB" w:rsidRPr="00C457EE">
        <w:rPr>
          <w:rFonts w:ascii="GHEA Grapalat" w:hAnsi="GHEA Grapalat"/>
          <w:sz w:val="20"/>
        </w:rPr>
        <w:t xml:space="preserve"> </w:t>
      </w:r>
      <w:r w:rsidRPr="00C457EE">
        <w:rPr>
          <w:rFonts w:ascii="GHEA Grapalat" w:hAnsi="GHEA Grapalat"/>
          <w:sz w:val="20"/>
        </w:rPr>
        <w:t>комиссия приостанавливает заседание на один рабочий день, а секретарь комиссии в тот же день</w:t>
      </w:r>
      <w:r w:rsidR="007A34A6" w:rsidRPr="00C457EE">
        <w:rPr>
          <w:rFonts w:ascii="GHEA Grapalat" w:hAnsi="GHEA Grapalat"/>
          <w:sz w:val="20"/>
        </w:rPr>
        <w:t xml:space="preserve"> </w:t>
      </w:r>
      <w:r w:rsidR="001F0DAB" w:rsidRPr="00C457EE">
        <w:rPr>
          <w:rFonts w:ascii="GHEA Grapalat" w:hAnsi="GHEA Grapalat"/>
          <w:sz w:val="20"/>
        </w:rPr>
        <w:t>в электронной форме</w:t>
      </w:r>
      <w:r w:rsidR="007A34A6" w:rsidRPr="00C457EE">
        <w:rPr>
          <w:rFonts w:ascii="GHEA Grapalat" w:hAnsi="GHEA Grapalat"/>
          <w:sz w:val="20"/>
        </w:rPr>
        <w:t xml:space="preserve"> </w:t>
      </w:r>
      <w:r w:rsidRPr="00C457E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049C0C89" w14:textId="77777777" w:rsidR="003B3E74" w:rsidRPr="00C457EE" w:rsidRDefault="006A3C8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457EE">
        <w:rPr>
          <w:rFonts w:ascii="GHEA Grapalat" w:hAnsi="GHEA Grapalat" w:cs="Sylfaen"/>
          <w:sz w:val="20"/>
        </w:rPr>
        <w:t>.</w:t>
      </w:r>
    </w:p>
    <w:p w14:paraId="049C0C8A" w14:textId="77777777" w:rsidR="00C27BA4" w:rsidRPr="00C457EE" w:rsidRDefault="00A150A9" w:rsidP="00C457EE">
      <w:pPr>
        <w:pStyle w:val="norm"/>
        <w:widowControl w:val="0"/>
        <w:tabs>
          <w:tab w:val="left" w:pos="1276"/>
        </w:tabs>
        <w:spacing w:line="240" w:lineRule="auto"/>
        <w:ind w:firstLine="567"/>
        <w:rPr>
          <w:rFonts w:ascii="GHEA Grapalat" w:hAnsi="GHEA Grapalat"/>
          <w:sz w:val="20"/>
        </w:rPr>
      </w:pPr>
      <w:r w:rsidRPr="00C457EE">
        <w:rPr>
          <w:rFonts w:ascii="GHEA Grapalat" w:hAnsi="GHEA Grapalat"/>
          <w:sz w:val="20"/>
        </w:rPr>
        <w:t>8.</w:t>
      </w:r>
      <w:r w:rsidR="000F35AE" w:rsidRPr="00C457EE">
        <w:rPr>
          <w:rFonts w:ascii="GHEA Grapalat" w:hAnsi="GHEA Grapalat"/>
          <w:sz w:val="20"/>
        </w:rPr>
        <w:t>9</w:t>
      </w:r>
      <w:r w:rsidRPr="00C457EE">
        <w:rPr>
          <w:rFonts w:ascii="GHEA Grapalat" w:hAnsi="GHEA Grapalat"/>
          <w:sz w:val="20"/>
        </w:rPr>
        <w:t>.</w:t>
      </w:r>
      <w:r w:rsidR="00213830" w:rsidRPr="00C457EE">
        <w:rPr>
          <w:rFonts w:ascii="GHEA Grapalat" w:hAnsi="GHEA Grapalat"/>
          <w:sz w:val="20"/>
        </w:rPr>
        <w:tab/>
      </w:r>
      <w:r w:rsidRPr="00C457EE">
        <w:rPr>
          <w:rFonts w:ascii="GHEA Grapalat" w:hAnsi="GHEA Grapalat"/>
          <w:sz w:val="20"/>
        </w:rPr>
        <w:t>Если участник исправляет зафиксированное несоответствие в срок, установленный пунктом 8.</w:t>
      </w:r>
      <w:r w:rsidR="000F35AE" w:rsidRPr="00C457EE">
        <w:rPr>
          <w:rFonts w:ascii="GHEA Grapalat" w:hAnsi="GHEA Grapalat"/>
          <w:sz w:val="20"/>
        </w:rPr>
        <w:t>8</w:t>
      </w:r>
      <w:r w:rsidRPr="00C457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457EE">
        <w:rPr>
          <w:rFonts w:ascii="GHEA Grapalat" w:hAnsi="GHEA Grapalat"/>
          <w:sz w:val="20"/>
        </w:rPr>
        <w:t xml:space="preserve"> данного участника</w:t>
      </w:r>
      <w:r w:rsidRPr="00C457EE">
        <w:rPr>
          <w:rFonts w:ascii="GHEA Grapalat" w:hAnsi="GHEA Grapalat"/>
          <w:sz w:val="20"/>
        </w:rPr>
        <w:t xml:space="preserve"> оценивается неуд</w:t>
      </w:r>
      <w:r w:rsidR="00A50C53" w:rsidRPr="00C457EE">
        <w:rPr>
          <w:rFonts w:ascii="GHEA Grapalat" w:hAnsi="GHEA Grapalat"/>
          <w:sz w:val="20"/>
        </w:rPr>
        <w:t>овлетворительно и отклоняется</w:t>
      </w:r>
      <w:r w:rsidR="005D7FA6" w:rsidRPr="00C457EE">
        <w:rPr>
          <w:rFonts w:ascii="GHEA Grapalat" w:hAnsi="GHEA Grapalat"/>
          <w:sz w:val="20"/>
        </w:rPr>
        <w:t>, а отобранным участником признается участник, занявший последующее место</w:t>
      </w:r>
      <w:r w:rsidR="00A50C53" w:rsidRPr="00C457EE">
        <w:rPr>
          <w:rFonts w:ascii="GHEA Grapalat" w:hAnsi="GHEA Grapalat"/>
          <w:sz w:val="20"/>
        </w:rPr>
        <w:t>.</w:t>
      </w:r>
    </w:p>
    <w:p w14:paraId="049C0C8B" w14:textId="77777777" w:rsidR="006A649A"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lastRenderedPageBreak/>
        <w:t>8.1</w:t>
      </w:r>
      <w:r w:rsidR="00B81197" w:rsidRPr="00C457EE">
        <w:rPr>
          <w:rFonts w:ascii="GHEA Grapalat" w:hAnsi="GHEA Grapalat"/>
        </w:rPr>
        <w:t>0</w:t>
      </w:r>
      <w:r w:rsidRPr="00C457EE">
        <w:rPr>
          <w:rFonts w:ascii="GHEA Grapalat" w:hAnsi="GHEA Grapalat"/>
        </w:rPr>
        <w:t>.</w:t>
      </w:r>
      <w:r w:rsidR="00213830" w:rsidRPr="00C457EE">
        <w:rPr>
          <w:rFonts w:ascii="GHEA Grapalat" w:hAnsi="GHEA Grapalat"/>
        </w:rPr>
        <w:tab/>
      </w:r>
      <w:r w:rsidR="006A649A" w:rsidRPr="00C457EE">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457EE" w:rsidDel="00A5199D">
        <w:rPr>
          <w:rFonts w:ascii="GHEA Grapalat" w:hAnsi="GHEA Grapalat"/>
        </w:rPr>
        <w:t xml:space="preserve"> </w:t>
      </w:r>
      <w:r w:rsidR="006A649A" w:rsidRPr="00C457E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9C0C8C" w14:textId="77777777" w:rsidR="00EA58C8"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8.1</w:t>
      </w:r>
      <w:r w:rsidR="00B55371" w:rsidRPr="00C457EE">
        <w:rPr>
          <w:rFonts w:ascii="GHEA Grapalat" w:hAnsi="GHEA Grapalat"/>
        </w:rPr>
        <w:t>1</w:t>
      </w:r>
      <w:r w:rsidR="004409B1" w:rsidRPr="00C457EE">
        <w:rPr>
          <w:rFonts w:ascii="GHEA Grapalat" w:hAnsi="GHEA Grapalat"/>
        </w:rPr>
        <w:t>.</w:t>
      </w:r>
      <w:r w:rsidR="004409B1" w:rsidRPr="00C457EE">
        <w:rPr>
          <w:rFonts w:ascii="GHEA Grapalat" w:hAnsi="GHEA Grapalat"/>
        </w:rPr>
        <w:tab/>
      </w:r>
      <w:r w:rsidRPr="00C457EE">
        <w:rPr>
          <w:rFonts w:ascii="GHEA Grapalat" w:hAnsi="GHEA Grapalat"/>
        </w:rPr>
        <w:t>После вскрытия</w:t>
      </w:r>
      <w:r w:rsidR="00895E05" w:rsidRPr="00C457EE">
        <w:rPr>
          <w:rFonts w:ascii="GHEA Grapalat" w:hAnsi="GHEA Grapalat"/>
        </w:rPr>
        <w:t xml:space="preserve"> и оценки</w:t>
      </w:r>
      <w:r w:rsidRPr="00C457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457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457EE">
        <w:rPr>
          <w:rFonts w:ascii="GHEA Grapalat" w:hAnsi="GHEA Grapalat"/>
        </w:rPr>
        <w:t>.</w:t>
      </w:r>
    </w:p>
    <w:p w14:paraId="049C0C8D" w14:textId="77777777" w:rsidR="00E65F37"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8.1</w:t>
      </w:r>
      <w:r w:rsidR="00696900" w:rsidRPr="00C457EE">
        <w:rPr>
          <w:rFonts w:ascii="GHEA Grapalat" w:hAnsi="GHEA Grapalat"/>
        </w:rPr>
        <w:t>2</w:t>
      </w:r>
      <w:r w:rsidRPr="00C457EE">
        <w:rPr>
          <w:rFonts w:ascii="GHEA Grapalat" w:hAnsi="GHEA Grapalat"/>
        </w:rPr>
        <w:t>.</w:t>
      </w:r>
      <w:r w:rsidR="004409B1" w:rsidRPr="00C457EE">
        <w:rPr>
          <w:rFonts w:ascii="GHEA Grapalat" w:hAnsi="GHEA Grapalat"/>
        </w:rPr>
        <w:tab/>
      </w:r>
      <w:r w:rsidRPr="00C457EE">
        <w:rPr>
          <w:rFonts w:ascii="GHEA Grapalat" w:hAnsi="GHEA Grapalat"/>
        </w:rPr>
        <w:t>Не позднее чем на следующий рабочий день после завершения заседания по вскрытию</w:t>
      </w:r>
      <w:r w:rsidR="001E4A24" w:rsidRPr="00C457EE">
        <w:rPr>
          <w:rFonts w:ascii="GHEA Grapalat" w:hAnsi="GHEA Grapalat"/>
        </w:rPr>
        <w:t xml:space="preserve"> и оценке</w:t>
      </w:r>
      <w:r w:rsidRPr="00C457EE">
        <w:rPr>
          <w:rFonts w:ascii="GHEA Grapalat" w:hAnsi="GHEA Grapalat"/>
        </w:rPr>
        <w:t xml:space="preserve"> заявок секретарь комиссии: </w:t>
      </w:r>
    </w:p>
    <w:p w14:paraId="049C0C8E" w14:textId="77777777" w:rsidR="00A24827" w:rsidRPr="00C457EE" w:rsidRDefault="00A24827"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1)</w:t>
      </w:r>
      <w:r w:rsidR="00DC64B5" w:rsidRPr="00C457EE">
        <w:rPr>
          <w:rFonts w:ascii="GHEA Grapalat" w:hAnsi="GHEA Grapalat"/>
        </w:rPr>
        <w:tab/>
      </w:r>
      <w:r w:rsidRPr="00C457EE">
        <w:rPr>
          <w:rFonts w:ascii="GHEA Grapalat" w:hAnsi="GHEA Grapalat"/>
        </w:rPr>
        <w:t>опубликовывает в бюллетене воспроизведенный (отсканированный) с</w:t>
      </w:r>
      <w:r w:rsidR="00DC64B5" w:rsidRPr="00C457EE">
        <w:rPr>
          <w:rFonts w:ascii="Courier New" w:hAnsi="Courier New" w:cs="Courier New"/>
          <w:lang w:val="en-US"/>
        </w:rPr>
        <w:t> </w:t>
      </w:r>
      <w:r w:rsidRPr="00C457EE">
        <w:rPr>
          <w:rFonts w:ascii="GHEA Grapalat" w:hAnsi="GHEA Grapalat"/>
        </w:rPr>
        <w:t>оригинала вариант протокола заседания по вскрытию заявок</w:t>
      </w:r>
      <w:r w:rsidR="001E4A24" w:rsidRPr="00C457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457EE">
        <w:t xml:space="preserve"> </w:t>
      </w:r>
      <w:r w:rsidR="001E4A24" w:rsidRPr="00C457E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49C0C8F" w14:textId="77777777" w:rsidR="008B73CD" w:rsidRPr="00C457EE" w:rsidRDefault="008B73CD"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2)</w:t>
      </w:r>
      <w:r w:rsidR="00DC64B5" w:rsidRPr="00C457EE">
        <w:rPr>
          <w:rFonts w:ascii="GHEA Grapalat" w:hAnsi="GHEA Grapalat"/>
        </w:rPr>
        <w:tab/>
      </w:r>
      <w:r w:rsidRPr="00C457EE">
        <w:rPr>
          <w:rFonts w:ascii="GHEA Grapalat" w:hAnsi="GHEA Grapalat"/>
        </w:rPr>
        <w:t>опубликовывает в бюллетене воспроизведенные (отсканированные) с</w:t>
      </w:r>
      <w:r w:rsidR="00DC64B5" w:rsidRPr="00C457EE">
        <w:rPr>
          <w:rFonts w:ascii="Courier New" w:hAnsi="Courier New" w:cs="Courier New"/>
          <w:lang w:val="en-US"/>
        </w:rPr>
        <w:t> </w:t>
      </w:r>
      <w:r w:rsidRPr="00C457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457EE">
        <w:rPr>
          <w:rFonts w:ascii="GHEA Grapalat" w:hAnsi="GHEA Grapalat"/>
        </w:rPr>
        <w:t xml:space="preserve"> и оценке</w:t>
      </w:r>
      <w:r w:rsidRPr="00C457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49C0C90" w14:textId="77777777" w:rsidR="0052468C" w:rsidRPr="00C457EE" w:rsidRDefault="008769B4"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w:t>
      </w:r>
      <w:r w:rsidR="005B6DCF" w:rsidRPr="00C457EE">
        <w:rPr>
          <w:rFonts w:ascii="GHEA Grapalat" w:hAnsi="GHEA Grapalat"/>
          <w:sz w:val="20"/>
          <w:szCs w:val="20"/>
          <w:lang w:val="hy-AM"/>
        </w:rPr>
        <w:t>1</w:t>
      </w:r>
      <w:r w:rsidR="00762474" w:rsidRPr="00C457EE">
        <w:rPr>
          <w:rFonts w:ascii="GHEA Grapalat" w:hAnsi="GHEA Grapalat"/>
          <w:sz w:val="20"/>
          <w:szCs w:val="20"/>
        </w:rPr>
        <w:t>3</w:t>
      </w:r>
      <w:r w:rsidR="00493CC7" w:rsidRPr="00C457EE">
        <w:rPr>
          <w:rFonts w:ascii="GHEA Grapalat" w:hAnsi="GHEA Grapalat"/>
          <w:sz w:val="20"/>
          <w:szCs w:val="20"/>
        </w:rPr>
        <w:t>.</w:t>
      </w:r>
      <w:r w:rsidR="00493CC7" w:rsidRPr="00C457EE">
        <w:rPr>
          <w:rFonts w:ascii="GHEA Grapalat" w:hAnsi="GHEA Grapalat"/>
          <w:sz w:val="20"/>
          <w:szCs w:val="20"/>
        </w:rPr>
        <w:tab/>
      </w:r>
      <w:r w:rsidR="0052468C" w:rsidRPr="00C457EE">
        <w:rPr>
          <w:rFonts w:ascii="GHEA Grapalat" w:hAnsi="GHEA Grapalat"/>
          <w:sz w:val="20"/>
          <w:szCs w:val="20"/>
        </w:rPr>
        <w:t xml:space="preserve">В случае выявления </w:t>
      </w:r>
      <w:r w:rsidR="0052468C" w:rsidRPr="00C457EE">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457E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C457EE">
        <w:rPr>
          <w:sz w:val="20"/>
          <w:szCs w:val="20"/>
        </w:rPr>
        <w:t xml:space="preserve"> </w:t>
      </w:r>
      <w:r w:rsidR="0052468C" w:rsidRPr="00C457EE">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C457EE">
        <w:rPr>
          <w:rFonts w:ascii="GHEA Grapalat" w:hAnsi="GHEA Grapalat"/>
          <w:sz w:val="20"/>
          <w:szCs w:val="20"/>
        </w:rPr>
        <w:t>ь</w:t>
      </w:r>
      <w:r w:rsidR="0052468C" w:rsidRPr="00C457EE">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C457EE">
        <w:rPr>
          <w:sz w:val="20"/>
          <w:szCs w:val="20"/>
        </w:rPr>
        <w:t xml:space="preserve"> </w:t>
      </w:r>
      <w:r w:rsidR="0052468C" w:rsidRPr="00C457EE">
        <w:rPr>
          <w:rFonts w:ascii="GHEA Grapalat" w:hAnsi="GHEA Grapalat"/>
          <w:sz w:val="20"/>
          <w:szCs w:val="20"/>
        </w:rPr>
        <w:t>если по результатам судебного разбирательства возможность исполнения решения не исчезла.</w:t>
      </w:r>
    </w:p>
    <w:p w14:paraId="049C0C91" w14:textId="77777777" w:rsidR="00B24E4B" w:rsidRPr="00C457EE" w:rsidRDefault="00B24E4B" w:rsidP="00C457EE">
      <w:pPr>
        <w:widowControl w:val="0"/>
        <w:tabs>
          <w:tab w:val="left" w:pos="1276"/>
        </w:tabs>
        <w:rPr>
          <w:rFonts w:ascii="GHEA Grapalat" w:hAnsi="GHEA Grapalat"/>
          <w:sz w:val="20"/>
          <w:szCs w:val="20"/>
        </w:rPr>
      </w:pPr>
      <w:r w:rsidRPr="00C457EE">
        <w:rPr>
          <w:rFonts w:ascii="GHEA Grapalat" w:hAnsi="GHEA Grapalat"/>
          <w:sz w:val="20"/>
          <w:szCs w:val="20"/>
        </w:rPr>
        <w:t>При этом, если:</w:t>
      </w:r>
    </w:p>
    <w:p w14:paraId="049C0C92" w14:textId="77777777" w:rsidR="00B24E4B" w:rsidRPr="00C457EE" w:rsidRDefault="00B24E4B" w:rsidP="00C457EE">
      <w:pPr>
        <w:pStyle w:val="aff"/>
        <w:widowControl w:val="0"/>
        <w:numPr>
          <w:ilvl w:val="0"/>
          <w:numId w:val="31"/>
        </w:numPr>
        <w:ind w:left="0" w:firstLine="284"/>
        <w:contextualSpacing/>
        <w:jc w:val="both"/>
        <w:rPr>
          <w:rFonts w:ascii="GHEA Grapalat" w:hAnsi="GHEA Grapalat"/>
          <w:sz w:val="20"/>
          <w:szCs w:val="20"/>
        </w:rPr>
      </w:pPr>
      <w:r w:rsidRPr="00C457E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49C0C93" w14:textId="77777777" w:rsidR="00B24E4B" w:rsidRPr="00C457EE" w:rsidRDefault="00B24E4B" w:rsidP="00C457EE">
      <w:pPr>
        <w:pStyle w:val="aff"/>
        <w:widowControl w:val="0"/>
        <w:numPr>
          <w:ilvl w:val="0"/>
          <w:numId w:val="31"/>
        </w:numPr>
        <w:ind w:left="0" w:firstLine="284"/>
        <w:contextualSpacing/>
        <w:jc w:val="both"/>
        <w:rPr>
          <w:rFonts w:ascii="GHEA Grapalat" w:hAnsi="GHEA Grapalat"/>
          <w:sz w:val="20"/>
          <w:szCs w:val="20"/>
        </w:rPr>
      </w:pPr>
      <w:r w:rsidRPr="00C457EE">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49C0C94" w14:textId="77777777" w:rsidR="00A63D83" w:rsidRPr="00C457EE" w:rsidRDefault="00A63D83"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8.1</w:t>
      </w:r>
      <w:r w:rsidR="008067C5" w:rsidRPr="00C457EE">
        <w:rPr>
          <w:rFonts w:ascii="GHEA Grapalat" w:hAnsi="GHEA Grapalat"/>
          <w:sz w:val="20"/>
          <w:szCs w:val="20"/>
        </w:rPr>
        <w:t>4</w:t>
      </w:r>
      <w:r w:rsidR="00A31DCA" w:rsidRPr="00C457E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9C0C95" w14:textId="77777777" w:rsidR="00A23E7B" w:rsidRPr="00C457EE" w:rsidRDefault="00E64D24" w:rsidP="00C457EE">
      <w:pPr>
        <w:pStyle w:val="norm"/>
        <w:widowControl w:val="0"/>
        <w:tabs>
          <w:tab w:val="left" w:pos="1276"/>
        </w:tabs>
        <w:spacing w:line="240" w:lineRule="auto"/>
        <w:ind w:firstLine="567"/>
        <w:rPr>
          <w:rFonts w:ascii="GHEA Grapalat" w:hAnsi="GHEA Grapalat" w:cs="Sylfaen"/>
          <w:sz w:val="20"/>
        </w:rPr>
      </w:pPr>
      <w:r w:rsidRPr="00C457EE">
        <w:rPr>
          <w:rFonts w:ascii="GHEA Grapalat" w:hAnsi="GHEA Grapalat"/>
          <w:sz w:val="20"/>
        </w:rPr>
        <w:t>8.1</w:t>
      </w:r>
      <w:r w:rsidR="00FE1D95" w:rsidRPr="00C457EE">
        <w:rPr>
          <w:rFonts w:ascii="GHEA Grapalat" w:hAnsi="GHEA Grapalat"/>
          <w:sz w:val="20"/>
        </w:rPr>
        <w:t>5</w:t>
      </w:r>
      <w:r w:rsidRPr="00C457EE">
        <w:rPr>
          <w:rFonts w:ascii="GHEA Grapalat" w:hAnsi="GHEA Grapalat"/>
          <w:sz w:val="20"/>
        </w:rPr>
        <w:t xml:space="preserve"> </w:t>
      </w:r>
      <w:r w:rsidR="00A74478" w:rsidRPr="00C457EE">
        <w:rPr>
          <w:rFonts w:ascii="GHEA Grapalat" w:hAnsi="GHEA Grapalat"/>
          <w:sz w:val="20"/>
        </w:rPr>
        <w:t>Документы, указанные в пунктах 8.</w:t>
      </w:r>
      <w:r w:rsidR="00D0532E" w:rsidRPr="00C457EE">
        <w:rPr>
          <w:rFonts w:ascii="GHEA Grapalat" w:hAnsi="GHEA Grapalat"/>
          <w:sz w:val="20"/>
        </w:rPr>
        <w:t>8</w:t>
      </w:r>
      <w:r w:rsidR="00A74478" w:rsidRPr="00C457EE">
        <w:rPr>
          <w:rFonts w:ascii="GHEA Grapalat" w:hAnsi="GHEA Grapalat"/>
          <w:sz w:val="20"/>
        </w:rPr>
        <w:t xml:space="preserve"> и 8.</w:t>
      </w:r>
      <w:r w:rsidR="00D0532E" w:rsidRPr="00C457EE">
        <w:rPr>
          <w:rFonts w:ascii="GHEA Grapalat" w:hAnsi="GHEA Grapalat"/>
          <w:sz w:val="20"/>
        </w:rPr>
        <w:t>9</w:t>
      </w:r>
      <w:r w:rsidR="00A74478" w:rsidRPr="00C457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457EE">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49C0C96" w14:textId="77777777" w:rsidR="002B121D" w:rsidRPr="00C457EE" w:rsidRDefault="00A150A9" w:rsidP="00C457EE">
      <w:pPr>
        <w:pStyle w:val="23"/>
        <w:widowControl w:val="0"/>
        <w:tabs>
          <w:tab w:val="left" w:pos="1276"/>
        </w:tabs>
        <w:spacing w:line="240" w:lineRule="auto"/>
        <w:ind w:firstLine="567"/>
        <w:rPr>
          <w:rFonts w:ascii="GHEA Grapalat" w:hAnsi="GHEA Grapalat" w:cs="Sylfaen"/>
          <w:spacing w:val="-4"/>
        </w:rPr>
      </w:pPr>
      <w:r w:rsidRPr="00C457EE">
        <w:rPr>
          <w:rFonts w:ascii="GHEA Grapalat" w:hAnsi="GHEA Grapalat"/>
        </w:rPr>
        <w:t>8.</w:t>
      </w:r>
      <w:r w:rsidR="0093610F" w:rsidRPr="00C457EE">
        <w:rPr>
          <w:rFonts w:ascii="GHEA Grapalat" w:hAnsi="GHEA Grapalat"/>
        </w:rPr>
        <w:t>1</w:t>
      </w:r>
      <w:r w:rsidR="00D51DF5" w:rsidRPr="00C457EE">
        <w:rPr>
          <w:rFonts w:ascii="GHEA Grapalat" w:hAnsi="GHEA Grapalat"/>
        </w:rPr>
        <w:t>6</w:t>
      </w:r>
      <w:r w:rsidR="00EE0CB1" w:rsidRPr="00C457EE">
        <w:rPr>
          <w:rFonts w:ascii="GHEA Grapalat" w:hAnsi="GHEA Grapalat"/>
        </w:rPr>
        <w:t>.</w:t>
      </w:r>
      <w:r w:rsidR="00EE0CB1" w:rsidRPr="00C457EE">
        <w:rPr>
          <w:rFonts w:ascii="GHEA Grapalat" w:hAnsi="GHEA Grapalat"/>
        </w:rPr>
        <w:tab/>
      </w:r>
      <w:r w:rsidRPr="00C457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49C0C97" w14:textId="77777777" w:rsidR="00BF1CBD" w:rsidRPr="00C457EE" w:rsidRDefault="00B5219E" w:rsidP="00C457EE">
      <w:pPr>
        <w:widowControl w:val="0"/>
        <w:tabs>
          <w:tab w:val="left" w:pos="1276"/>
        </w:tabs>
        <w:ind w:firstLine="567"/>
        <w:contextualSpacing/>
        <w:jc w:val="both"/>
        <w:rPr>
          <w:rFonts w:ascii="GHEA Grapalat" w:hAnsi="GHEA Grapalat"/>
          <w:spacing w:val="-4"/>
          <w:sz w:val="20"/>
          <w:szCs w:val="20"/>
        </w:rPr>
      </w:pPr>
      <w:r w:rsidRPr="00C457EE">
        <w:rPr>
          <w:rFonts w:ascii="GHEA Grapalat" w:hAnsi="GHEA Grapalat"/>
          <w:spacing w:val="-4"/>
          <w:sz w:val="20"/>
          <w:szCs w:val="20"/>
        </w:rPr>
        <w:lastRenderedPageBreak/>
        <w:t>8</w:t>
      </w:r>
      <w:r w:rsidR="00A150A9" w:rsidRPr="00C457EE">
        <w:rPr>
          <w:rFonts w:ascii="GHEA Grapalat" w:hAnsi="GHEA Grapalat"/>
          <w:spacing w:val="-4"/>
          <w:sz w:val="20"/>
          <w:szCs w:val="20"/>
        </w:rPr>
        <w:t>.</w:t>
      </w:r>
      <w:r w:rsidR="0093610F" w:rsidRPr="00C457EE">
        <w:rPr>
          <w:rFonts w:ascii="GHEA Grapalat" w:hAnsi="GHEA Grapalat"/>
          <w:spacing w:val="-4"/>
          <w:sz w:val="20"/>
          <w:szCs w:val="20"/>
        </w:rPr>
        <w:t>1</w:t>
      </w:r>
      <w:r w:rsidR="00A161B0" w:rsidRPr="00C457EE">
        <w:rPr>
          <w:rFonts w:ascii="GHEA Grapalat" w:hAnsi="GHEA Grapalat"/>
          <w:spacing w:val="-4"/>
          <w:sz w:val="20"/>
          <w:szCs w:val="20"/>
        </w:rPr>
        <w:t>7</w:t>
      </w:r>
      <w:r w:rsidR="00EE0CB1" w:rsidRPr="00C457EE">
        <w:rPr>
          <w:rFonts w:ascii="GHEA Grapalat" w:hAnsi="GHEA Grapalat"/>
          <w:spacing w:val="-4"/>
          <w:sz w:val="20"/>
          <w:szCs w:val="20"/>
        </w:rPr>
        <w:t>.</w:t>
      </w:r>
      <w:r w:rsidR="00EE0CB1" w:rsidRPr="00C457EE">
        <w:rPr>
          <w:rFonts w:ascii="GHEA Grapalat" w:hAnsi="GHEA Grapalat"/>
          <w:spacing w:val="-4"/>
          <w:sz w:val="20"/>
          <w:szCs w:val="20"/>
        </w:rPr>
        <w:tab/>
      </w:r>
      <w:r w:rsidR="00BF1CBD" w:rsidRPr="00C457EE">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49C0C98" w14:textId="77777777" w:rsidR="00BF1CBD" w:rsidRPr="00C457EE" w:rsidRDefault="00BF1CBD" w:rsidP="00C457EE">
      <w:pPr>
        <w:widowControl w:val="0"/>
        <w:ind w:firstLine="567"/>
        <w:contextualSpacing/>
        <w:jc w:val="both"/>
        <w:rPr>
          <w:rFonts w:ascii="GHEA Grapalat" w:hAnsi="GHEA Grapalat"/>
          <w:spacing w:val="-4"/>
          <w:sz w:val="20"/>
          <w:szCs w:val="20"/>
        </w:rPr>
      </w:pPr>
      <w:r w:rsidRPr="00C457EE">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49C0C99" w14:textId="77777777" w:rsidR="002B103D"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0E624C" w:rsidRPr="00C457EE">
        <w:rPr>
          <w:rFonts w:ascii="GHEA Grapalat" w:hAnsi="GHEA Grapalat"/>
          <w:lang w:val="hy-AM"/>
        </w:rPr>
        <w:t>1</w:t>
      </w:r>
      <w:r w:rsidR="00B325AF" w:rsidRPr="00C457EE">
        <w:rPr>
          <w:rFonts w:ascii="GHEA Grapalat" w:hAnsi="GHEA Grapalat"/>
        </w:rPr>
        <w:t>8</w:t>
      </w:r>
      <w:r w:rsidRPr="00C457EE">
        <w:rPr>
          <w:rFonts w:ascii="GHEA Grapalat" w:hAnsi="GHEA Grapalat"/>
        </w:rPr>
        <w:t>.</w:t>
      </w:r>
      <w:r w:rsidR="00EE0CB1" w:rsidRPr="00C457EE">
        <w:rPr>
          <w:rFonts w:ascii="GHEA Grapalat" w:hAnsi="GHEA Grapalat"/>
        </w:rPr>
        <w:tab/>
      </w:r>
      <w:r w:rsidRPr="00C457EE">
        <w:rPr>
          <w:rFonts w:ascii="GHEA Grapalat" w:hAnsi="GHEA Grapalat"/>
        </w:rPr>
        <w:t>Оценка заявок и определение отобранного участника осуществляются по отдельным лотам</w:t>
      </w:r>
      <w:r w:rsidR="00FE2802" w:rsidRPr="00C457EE">
        <w:rPr>
          <w:rStyle w:val="af6"/>
          <w:rFonts w:ascii="GHEA Grapalat" w:hAnsi="GHEA Grapalat"/>
        </w:rPr>
        <w:footnoteReference w:customMarkFollows="1" w:id="2"/>
        <w:t>11</w:t>
      </w:r>
      <w:r w:rsidRPr="00C457EE">
        <w:rPr>
          <w:rFonts w:ascii="GHEA Grapalat" w:hAnsi="GHEA Grapalat"/>
        </w:rPr>
        <w:t xml:space="preserve">. </w:t>
      </w:r>
    </w:p>
    <w:p w14:paraId="049C0C9A" w14:textId="77777777" w:rsidR="00583092" w:rsidRPr="00C457EE" w:rsidRDefault="00A150A9"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w:t>
      </w:r>
      <w:r w:rsidR="00E44A71" w:rsidRPr="00C457EE">
        <w:rPr>
          <w:rFonts w:ascii="GHEA Grapalat" w:hAnsi="GHEA Grapalat"/>
          <w:sz w:val="20"/>
          <w:szCs w:val="20"/>
        </w:rPr>
        <w:t>19</w:t>
      </w:r>
      <w:r w:rsidR="009F2C5D" w:rsidRPr="00C457EE">
        <w:rPr>
          <w:rFonts w:ascii="GHEA Grapalat" w:hAnsi="GHEA Grapalat"/>
          <w:sz w:val="20"/>
          <w:szCs w:val="20"/>
        </w:rPr>
        <w:t>.</w:t>
      </w:r>
      <w:r w:rsidR="009F2C5D" w:rsidRPr="00C457EE">
        <w:rPr>
          <w:rFonts w:ascii="GHEA Grapalat" w:hAnsi="GHEA Grapalat"/>
          <w:sz w:val="20"/>
          <w:szCs w:val="20"/>
        </w:rPr>
        <w:tab/>
      </w:r>
      <w:r w:rsidRPr="00C457EE">
        <w:rPr>
          <w:rFonts w:ascii="GHEA Grapalat" w:hAnsi="GHEA Grapalat"/>
          <w:sz w:val="20"/>
          <w:szCs w:val="20"/>
        </w:rPr>
        <w:t>В случае если отобранный участник не заключает (отказывается</w:t>
      </w:r>
      <w:r w:rsidR="00521B59" w:rsidRPr="00C457EE">
        <w:rPr>
          <w:rFonts w:ascii="Courier New" w:hAnsi="Courier New" w:cs="Courier New"/>
          <w:sz w:val="20"/>
          <w:szCs w:val="20"/>
          <w:lang w:val="en-US"/>
        </w:rPr>
        <w:t> </w:t>
      </w:r>
      <w:r w:rsidRPr="00C457EE">
        <w:rPr>
          <w:rFonts w:ascii="GHEA Grapalat" w:hAnsi="GHEA Grapalat"/>
          <w:sz w:val="20"/>
          <w:szCs w:val="20"/>
        </w:rPr>
        <w:t xml:space="preserve">заключать) договор или лишается права на заключение договора, </w:t>
      </w:r>
      <w:r w:rsidR="000702A0" w:rsidRPr="00C457EE">
        <w:rPr>
          <w:rFonts w:ascii="GHEA Grapalat" w:hAnsi="GHEA Grapalat"/>
          <w:sz w:val="20"/>
          <w:szCs w:val="20"/>
        </w:rPr>
        <w:t xml:space="preserve">решением комиссии </w:t>
      </w:r>
      <w:r w:rsidR="005F2F3B" w:rsidRPr="00C457EE">
        <w:rPr>
          <w:rFonts w:ascii="GHEA Grapalat" w:hAnsi="GHEA Grapalat"/>
          <w:sz w:val="20"/>
          <w:szCs w:val="20"/>
        </w:rPr>
        <w:t xml:space="preserve">отобранным  </w:t>
      </w:r>
      <w:r w:rsidRPr="00C457EE">
        <w:rPr>
          <w:rFonts w:ascii="GHEA Grapalat" w:hAnsi="GHEA Grapalat"/>
          <w:sz w:val="20"/>
          <w:szCs w:val="20"/>
        </w:rPr>
        <w:t>участник</w:t>
      </w:r>
      <w:r w:rsidR="005F2F3B" w:rsidRPr="00C457EE">
        <w:rPr>
          <w:rFonts w:ascii="GHEA Grapalat" w:hAnsi="GHEA Grapalat"/>
          <w:sz w:val="20"/>
          <w:szCs w:val="20"/>
        </w:rPr>
        <w:t xml:space="preserve">ом </w:t>
      </w:r>
      <w:r w:rsidR="005F2F3B" w:rsidRPr="00C457EE">
        <w:rPr>
          <w:rFonts w:ascii="GHEA Grapalat" w:hAnsi="GHEA Grapalat"/>
          <w:sz w:val="20"/>
          <w:szCs w:val="20"/>
          <w:lang w:val="hy-AM"/>
        </w:rPr>
        <w:t xml:space="preserve"> </w:t>
      </w:r>
      <w:r w:rsidR="005F2F3B" w:rsidRPr="00C457EE">
        <w:rPr>
          <w:rFonts w:ascii="GHEA Grapalat" w:hAnsi="GHEA Grapalat"/>
          <w:sz w:val="20"/>
          <w:szCs w:val="20"/>
        </w:rPr>
        <w:t>признается участник занявший следующее место</w:t>
      </w:r>
      <w:r w:rsidR="00951CE5" w:rsidRPr="00C457EE">
        <w:rPr>
          <w:rFonts w:ascii="GHEA Grapalat" w:hAnsi="GHEA Grapalat"/>
          <w:sz w:val="20"/>
          <w:szCs w:val="20"/>
          <w:lang w:val="hy-AM"/>
        </w:rPr>
        <w:t xml:space="preserve"> </w:t>
      </w:r>
      <w:r w:rsidR="00951CE5" w:rsidRPr="00C457EE">
        <w:rPr>
          <w:rFonts w:ascii="GHEA Grapalat" w:hAnsi="GHEA Grapalat"/>
          <w:sz w:val="20"/>
          <w:szCs w:val="20"/>
        </w:rPr>
        <w:t>с</w:t>
      </w:r>
      <w:r w:rsidRPr="00C457EE">
        <w:rPr>
          <w:rFonts w:ascii="GHEA Grapalat" w:hAnsi="GHEA Grapalat"/>
          <w:sz w:val="20"/>
          <w:szCs w:val="20"/>
        </w:rPr>
        <w:t xml:space="preserve"> </w:t>
      </w:r>
      <w:r w:rsidR="00951CE5" w:rsidRPr="00C457EE">
        <w:rPr>
          <w:rFonts w:ascii="GHEA Grapalat" w:hAnsi="GHEA Grapalat"/>
          <w:sz w:val="20"/>
          <w:szCs w:val="20"/>
        </w:rPr>
        <w:t>применением процедуры</w:t>
      </w:r>
      <w:r w:rsidRPr="00C457EE">
        <w:rPr>
          <w:rFonts w:ascii="GHEA Grapalat" w:hAnsi="GHEA Grapalat"/>
          <w:sz w:val="20"/>
          <w:szCs w:val="20"/>
        </w:rPr>
        <w:t>, установленн</w:t>
      </w:r>
      <w:r w:rsidR="00951CE5" w:rsidRPr="00C457EE">
        <w:rPr>
          <w:rFonts w:ascii="GHEA Grapalat" w:hAnsi="GHEA Grapalat"/>
          <w:sz w:val="20"/>
          <w:szCs w:val="20"/>
        </w:rPr>
        <w:t>ой</w:t>
      </w:r>
      <w:r w:rsidRPr="00C457EE">
        <w:rPr>
          <w:rFonts w:ascii="GHEA Grapalat" w:hAnsi="GHEA Grapalat"/>
          <w:sz w:val="20"/>
          <w:szCs w:val="20"/>
        </w:rPr>
        <w:t xml:space="preserve"> пунктами 8.1</w:t>
      </w:r>
      <w:r w:rsidR="00625515" w:rsidRPr="00C457EE">
        <w:rPr>
          <w:rFonts w:ascii="GHEA Grapalat" w:hAnsi="GHEA Grapalat"/>
          <w:sz w:val="20"/>
          <w:szCs w:val="20"/>
        </w:rPr>
        <w:t>2</w:t>
      </w:r>
      <w:r w:rsidRPr="00C457EE">
        <w:rPr>
          <w:rFonts w:ascii="GHEA Grapalat" w:hAnsi="GHEA Grapalat"/>
          <w:sz w:val="20"/>
          <w:szCs w:val="20"/>
        </w:rPr>
        <w:t>-8.</w:t>
      </w:r>
      <w:r w:rsidR="00625515" w:rsidRPr="00C457EE">
        <w:rPr>
          <w:rFonts w:ascii="GHEA Grapalat" w:hAnsi="GHEA Grapalat"/>
          <w:sz w:val="20"/>
          <w:szCs w:val="20"/>
        </w:rPr>
        <w:t>18</w:t>
      </w:r>
      <w:r w:rsidR="007854B2" w:rsidRPr="00C457EE">
        <w:rPr>
          <w:rFonts w:ascii="GHEA Grapalat" w:hAnsi="GHEA Grapalat"/>
          <w:sz w:val="20"/>
          <w:szCs w:val="20"/>
        </w:rPr>
        <w:t xml:space="preserve"> </w:t>
      </w:r>
      <w:r w:rsidRPr="00C457EE">
        <w:rPr>
          <w:rFonts w:ascii="GHEA Grapalat" w:hAnsi="GHEA Grapalat"/>
          <w:sz w:val="20"/>
          <w:szCs w:val="20"/>
        </w:rPr>
        <w:t>части 1 настоящего Приглашения.</w:t>
      </w:r>
    </w:p>
    <w:p w14:paraId="049C0C9B" w14:textId="77777777" w:rsidR="00583092"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w:t>
      </w:r>
      <w:r w:rsidR="0022247D" w:rsidRPr="00C457EE">
        <w:rPr>
          <w:rFonts w:ascii="GHEA Grapalat" w:hAnsi="GHEA Grapalat"/>
        </w:rPr>
        <w:t>2</w:t>
      </w:r>
      <w:r w:rsidR="005D0468" w:rsidRPr="00C457EE">
        <w:rPr>
          <w:rFonts w:ascii="GHEA Grapalat" w:hAnsi="GHEA Grapalat"/>
        </w:rPr>
        <w:t>0</w:t>
      </w:r>
      <w:r w:rsidR="00FA2DBA" w:rsidRPr="00C457EE">
        <w:rPr>
          <w:rFonts w:ascii="GHEA Grapalat" w:hAnsi="GHEA Grapalat"/>
        </w:rPr>
        <w:t>.</w:t>
      </w:r>
      <w:r w:rsidR="00FA2DBA" w:rsidRPr="00C457EE">
        <w:rPr>
          <w:rFonts w:ascii="GHEA Grapalat" w:hAnsi="GHEA Grapalat"/>
        </w:rPr>
        <w:tab/>
      </w:r>
      <w:r w:rsidRPr="00C457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49C0C9C" w14:textId="77777777" w:rsidR="00583092" w:rsidRPr="00C457EE" w:rsidRDefault="00662165" w:rsidP="00C457EE">
      <w:pPr>
        <w:pStyle w:val="23"/>
        <w:widowControl w:val="0"/>
        <w:spacing w:line="240" w:lineRule="auto"/>
        <w:ind w:firstLine="567"/>
        <w:rPr>
          <w:rFonts w:ascii="GHEA Grapalat" w:hAnsi="GHEA Grapalat"/>
        </w:rPr>
      </w:pPr>
      <w:r w:rsidRPr="00C457E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49C0C9D" w14:textId="77777777" w:rsidR="00583092"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5A79EE" w:rsidRPr="00C457EE">
        <w:rPr>
          <w:rFonts w:ascii="GHEA Grapalat" w:hAnsi="GHEA Grapalat"/>
        </w:rPr>
        <w:t>2</w:t>
      </w:r>
      <w:r w:rsidR="000241CA" w:rsidRPr="00C457EE">
        <w:rPr>
          <w:rFonts w:ascii="GHEA Grapalat" w:hAnsi="GHEA Grapalat"/>
        </w:rPr>
        <w:t>1</w:t>
      </w:r>
      <w:r w:rsidRPr="00C457EE">
        <w:rPr>
          <w:rFonts w:ascii="GHEA Grapalat" w:hAnsi="GHEA Grapalat"/>
        </w:rPr>
        <w:t>.</w:t>
      </w:r>
      <w:r w:rsidR="00FA2DBA" w:rsidRPr="00C457EE">
        <w:rPr>
          <w:rFonts w:ascii="GHEA Grapalat" w:hAnsi="GHEA Grapalat"/>
        </w:rPr>
        <w:tab/>
      </w:r>
      <w:r w:rsidRPr="00C457EE">
        <w:rPr>
          <w:rFonts w:ascii="GHEA Grapalat" w:hAnsi="GHEA Grapalat"/>
        </w:rPr>
        <w:t>С целью применения пункта 8.</w:t>
      </w:r>
      <w:r w:rsidR="005A79EE" w:rsidRPr="00C457EE">
        <w:rPr>
          <w:rFonts w:ascii="GHEA Grapalat" w:hAnsi="GHEA Grapalat"/>
        </w:rPr>
        <w:t>2</w:t>
      </w:r>
      <w:r w:rsidR="00D35E75" w:rsidRPr="00C457EE">
        <w:rPr>
          <w:rFonts w:ascii="GHEA Grapalat" w:hAnsi="GHEA Grapalat"/>
        </w:rPr>
        <w:t>0</w:t>
      </w:r>
      <w:r w:rsidRPr="00C457EE">
        <w:rPr>
          <w:rFonts w:ascii="GHEA Grapalat" w:hAnsi="GHEA Grapalat"/>
        </w:rPr>
        <w:t xml:space="preserve">. части 1 настоящего приглашения </w:t>
      </w:r>
      <w:r w:rsidR="005A79EE" w:rsidRPr="00C457EE">
        <w:rPr>
          <w:rFonts w:ascii="GHEA Grapalat" w:hAnsi="GHEA Grapalat"/>
        </w:rPr>
        <w:t xml:space="preserve">может быть созвано </w:t>
      </w:r>
      <w:r w:rsidRPr="00C457EE">
        <w:rPr>
          <w:rFonts w:ascii="GHEA Grapalat" w:hAnsi="GHEA Grapalat"/>
        </w:rPr>
        <w:t>внеочередное заседание комиссии.</w:t>
      </w:r>
    </w:p>
    <w:p w14:paraId="049C0C9E" w14:textId="77777777" w:rsidR="00E45ACA" w:rsidRPr="00C457EE" w:rsidRDefault="00A150A9" w:rsidP="00C457EE">
      <w:pPr>
        <w:pStyle w:val="norm"/>
        <w:widowControl w:val="0"/>
        <w:tabs>
          <w:tab w:val="left" w:pos="1276"/>
        </w:tabs>
        <w:spacing w:line="240" w:lineRule="auto"/>
        <w:ind w:firstLine="567"/>
        <w:rPr>
          <w:rFonts w:ascii="GHEA Grapalat" w:hAnsi="GHEA Grapalat"/>
          <w:sz w:val="20"/>
        </w:rPr>
      </w:pPr>
      <w:r w:rsidRPr="00C457EE">
        <w:rPr>
          <w:rFonts w:ascii="GHEA Grapalat" w:hAnsi="GHEA Grapalat"/>
          <w:spacing w:val="-6"/>
          <w:sz w:val="20"/>
        </w:rPr>
        <w:t>8.</w:t>
      </w:r>
      <w:r w:rsidR="004D0EA7" w:rsidRPr="00C457EE">
        <w:rPr>
          <w:rFonts w:ascii="GHEA Grapalat" w:hAnsi="GHEA Grapalat"/>
          <w:spacing w:val="-6"/>
          <w:sz w:val="20"/>
        </w:rPr>
        <w:t>2</w:t>
      </w:r>
      <w:r w:rsidR="005D5CCD" w:rsidRPr="00C457EE">
        <w:rPr>
          <w:rFonts w:ascii="GHEA Grapalat" w:hAnsi="GHEA Grapalat"/>
          <w:spacing w:val="-6"/>
          <w:sz w:val="20"/>
        </w:rPr>
        <w:t>2</w:t>
      </w:r>
      <w:r w:rsidR="00544D9F" w:rsidRPr="00C457EE">
        <w:rPr>
          <w:rFonts w:ascii="GHEA Grapalat" w:hAnsi="GHEA Grapalat"/>
          <w:spacing w:val="-6"/>
          <w:sz w:val="20"/>
        </w:rPr>
        <w:t>.</w:t>
      </w:r>
      <w:r w:rsidR="00544D9F" w:rsidRPr="00C457EE">
        <w:rPr>
          <w:rFonts w:ascii="GHEA Grapalat" w:hAnsi="GHEA Grapalat"/>
          <w:spacing w:val="-6"/>
          <w:sz w:val="20"/>
        </w:rPr>
        <w:tab/>
      </w:r>
      <w:r w:rsidRPr="00C457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457EE">
        <w:rPr>
          <w:rFonts w:ascii="GHEA Grapalat" w:hAnsi="GHEA Grapalat"/>
          <w:sz w:val="20"/>
        </w:rPr>
        <w:t xml:space="preserve"> Решение о</w:t>
      </w:r>
      <w:r w:rsidR="00BA2853" w:rsidRPr="00C457EE">
        <w:rPr>
          <w:rFonts w:ascii="Courier New" w:hAnsi="Courier New" w:cs="Courier New"/>
          <w:sz w:val="20"/>
          <w:lang w:val="en-US"/>
        </w:rPr>
        <w:t> </w:t>
      </w:r>
      <w:r w:rsidRPr="00C457EE">
        <w:rPr>
          <w:rFonts w:ascii="GHEA Grapalat" w:hAnsi="GHEA Grapalat"/>
          <w:sz w:val="20"/>
        </w:rPr>
        <w:t>заключении договора содержит краткую информацию об оценке заявок, о</w:t>
      </w:r>
      <w:r w:rsidR="00BA2853" w:rsidRPr="00C457EE">
        <w:rPr>
          <w:rFonts w:ascii="Courier New" w:hAnsi="Courier New" w:cs="Courier New"/>
          <w:sz w:val="20"/>
          <w:lang w:val="en-US"/>
        </w:rPr>
        <w:t> </w:t>
      </w:r>
      <w:r w:rsidRPr="00C457EE">
        <w:rPr>
          <w:rFonts w:ascii="GHEA Grapalat" w:hAnsi="GHEA Grapalat"/>
          <w:sz w:val="20"/>
        </w:rPr>
        <w:t>причинах, обосновывающих выбор отобранного участника, и объявление о</w:t>
      </w:r>
      <w:r w:rsidR="00BA2853" w:rsidRPr="00C457EE">
        <w:rPr>
          <w:rFonts w:ascii="Courier New" w:hAnsi="Courier New" w:cs="Courier New"/>
          <w:sz w:val="20"/>
          <w:lang w:val="en-US"/>
        </w:rPr>
        <w:t> </w:t>
      </w:r>
      <w:r w:rsidRPr="00C457EE">
        <w:rPr>
          <w:rFonts w:ascii="GHEA Grapalat" w:hAnsi="GHEA Grapalat"/>
          <w:sz w:val="20"/>
        </w:rPr>
        <w:t>периоде ожидания.</w:t>
      </w:r>
    </w:p>
    <w:p w14:paraId="049C0C9F" w14:textId="77777777" w:rsidR="00583092"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163324" w:rsidRPr="00C457EE">
        <w:rPr>
          <w:rFonts w:ascii="GHEA Grapalat" w:hAnsi="GHEA Grapalat"/>
        </w:rPr>
        <w:t>2</w:t>
      </w:r>
      <w:r w:rsidR="00BE4CFA" w:rsidRPr="00C457EE">
        <w:rPr>
          <w:rFonts w:ascii="GHEA Grapalat" w:hAnsi="GHEA Grapalat"/>
        </w:rPr>
        <w:t>3</w:t>
      </w:r>
      <w:r w:rsidR="00BA2853" w:rsidRPr="00C457EE">
        <w:rPr>
          <w:rFonts w:ascii="GHEA Grapalat" w:hAnsi="GHEA Grapalat"/>
        </w:rPr>
        <w:t>.</w:t>
      </w:r>
      <w:r w:rsidR="006354FA" w:rsidRPr="00C457EE">
        <w:rPr>
          <w:rFonts w:ascii="GHEA Grapalat" w:hAnsi="GHEA Grapalat"/>
        </w:rPr>
        <w:t xml:space="preserve"> </w:t>
      </w:r>
      <w:r w:rsidRPr="00C457E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49C0CA0" w14:textId="77777777" w:rsidR="0084513E" w:rsidRPr="00C457EE" w:rsidRDefault="0084513E" w:rsidP="00C457EE">
      <w:pPr>
        <w:pStyle w:val="23"/>
        <w:widowControl w:val="0"/>
        <w:spacing w:line="240" w:lineRule="auto"/>
        <w:ind w:left="284" w:firstLine="567"/>
        <w:contextualSpacing/>
        <w:rPr>
          <w:rFonts w:ascii="GHEA Grapalat" w:hAnsi="GHEA Grapalat"/>
        </w:rPr>
      </w:pPr>
      <w:r w:rsidRPr="00C457EE">
        <w:rPr>
          <w:rFonts w:ascii="GHEA Grapalat" w:hAnsi="GHEA Grapalat"/>
        </w:rPr>
        <w:t>Период ожидания в случае настоящей процедуры составляет " " календарных дней. Период ожидания:</w:t>
      </w:r>
    </w:p>
    <w:p w14:paraId="049C0CA1" w14:textId="77777777" w:rsidR="0084513E" w:rsidRPr="00C457EE" w:rsidRDefault="0084513E" w:rsidP="00C457EE">
      <w:pPr>
        <w:pStyle w:val="23"/>
        <w:widowControl w:val="0"/>
        <w:numPr>
          <w:ilvl w:val="0"/>
          <w:numId w:val="32"/>
        </w:numPr>
        <w:spacing w:line="240" w:lineRule="auto"/>
        <w:ind w:left="284" w:hanging="426"/>
        <w:contextualSpacing/>
        <w:rPr>
          <w:rFonts w:ascii="GHEA Grapalat" w:hAnsi="GHEA Grapalat"/>
          <w:i/>
        </w:rPr>
      </w:pPr>
      <w:r w:rsidRPr="00C457EE">
        <w:rPr>
          <w:rFonts w:ascii="GHEA Grapalat" w:hAnsi="GHEA Grapalat"/>
        </w:rPr>
        <w:t>не применим, если заявку подал только один участник, с которым заключается договор;</w:t>
      </w:r>
    </w:p>
    <w:p w14:paraId="049C0CA2" w14:textId="77777777" w:rsidR="0084513E" w:rsidRPr="00C457EE" w:rsidRDefault="0084513E" w:rsidP="00C457EE">
      <w:pPr>
        <w:pStyle w:val="norm"/>
        <w:widowControl w:val="0"/>
        <w:numPr>
          <w:ilvl w:val="0"/>
          <w:numId w:val="32"/>
        </w:numPr>
        <w:spacing w:line="240" w:lineRule="auto"/>
        <w:ind w:left="284"/>
        <w:contextualSpacing/>
        <w:rPr>
          <w:rFonts w:ascii="GHEA Grapalat" w:hAnsi="GHEA Grapalat"/>
          <w:sz w:val="20"/>
        </w:rPr>
      </w:pPr>
      <w:r w:rsidRPr="00C457EE">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049C0CA3" w14:textId="77777777" w:rsidR="0084513E" w:rsidRPr="00C457EE" w:rsidRDefault="0084513E" w:rsidP="00C457EE">
      <w:pPr>
        <w:pStyle w:val="norm"/>
        <w:widowControl w:val="0"/>
        <w:tabs>
          <w:tab w:val="left" w:pos="1276"/>
        </w:tabs>
        <w:spacing w:line="240" w:lineRule="auto"/>
        <w:ind w:left="284" w:firstLine="0"/>
        <w:contextualSpacing/>
        <w:rPr>
          <w:rFonts w:ascii="GHEA Grapalat" w:hAnsi="GHEA Grapalat"/>
          <w:sz w:val="20"/>
        </w:rPr>
      </w:pPr>
    </w:p>
    <w:p w14:paraId="049C0CA4" w14:textId="77777777" w:rsidR="0084513E" w:rsidRPr="00C457EE" w:rsidRDefault="0084513E" w:rsidP="00C457EE">
      <w:pPr>
        <w:pStyle w:val="norm"/>
        <w:widowControl w:val="0"/>
        <w:tabs>
          <w:tab w:val="left" w:pos="1276"/>
        </w:tabs>
        <w:spacing w:line="240" w:lineRule="auto"/>
        <w:ind w:firstLine="0"/>
        <w:contextualSpacing/>
        <w:rPr>
          <w:rFonts w:ascii="GHEA Grapalat" w:hAnsi="GHEA Grapalat"/>
          <w:sz w:val="20"/>
        </w:rPr>
      </w:pPr>
      <w:r w:rsidRPr="00C457E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49C0CA5" w14:textId="77777777" w:rsidR="00B47535" w:rsidRPr="00C457EE" w:rsidRDefault="00B47535" w:rsidP="00C457EE">
      <w:pPr>
        <w:rPr>
          <w:rFonts w:ascii="GHEA Grapalat" w:hAnsi="GHEA Grapalat"/>
          <w:b/>
          <w:sz w:val="20"/>
          <w:szCs w:val="20"/>
        </w:rPr>
      </w:pPr>
    </w:p>
    <w:p w14:paraId="049C0CA6" w14:textId="77777777" w:rsidR="000313A6" w:rsidRPr="00C457EE" w:rsidRDefault="00AA0AD8" w:rsidP="00C457EE">
      <w:pPr>
        <w:widowControl w:val="0"/>
        <w:jc w:val="center"/>
        <w:rPr>
          <w:rFonts w:ascii="GHEA Grapalat" w:hAnsi="GHEA Grapalat" w:cs="Arial"/>
          <w:b/>
          <w:iCs/>
          <w:sz w:val="20"/>
          <w:szCs w:val="20"/>
        </w:rPr>
      </w:pPr>
      <w:r w:rsidRPr="00C457EE">
        <w:rPr>
          <w:rFonts w:ascii="GHEA Grapalat" w:hAnsi="GHEA Grapalat"/>
          <w:b/>
          <w:sz w:val="20"/>
          <w:szCs w:val="20"/>
        </w:rPr>
        <w:t xml:space="preserve">9. ЗАКЛЮЧЕНИЕ ДОГОВОРА </w:t>
      </w:r>
    </w:p>
    <w:p w14:paraId="049C0CA7" w14:textId="77777777" w:rsidR="00096865"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9.1</w:t>
      </w:r>
      <w:r w:rsidR="002A3FC1" w:rsidRPr="00C457EE">
        <w:rPr>
          <w:rFonts w:ascii="GHEA Grapalat" w:hAnsi="GHEA Grapalat"/>
          <w:sz w:val="20"/>
          <w:szCs w:val="20"/>
        </w:rPr>
        <w:t>.</w:t>
      </w:r>
      <w:r w:rsidR="002A3FC1" w:rsidRPr="00C457EE">
        <w:rPr>
          <w:rFonts w:ascii="GHEA Grapalat" w:hAnsi="GHEA Grapalat"/>
          <w:sz w:val="20"/>
          <w:szCs w:val="20"/>
        </w:rPr>
        <w:tab/>
      </w:r>
      <w:r w:rsidRPr="00C457E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49C0CA8" w14:textId="77777777" w:rsidR="00EB6E54"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9.2.</w:t>
      </w:r>
      <w:r w:rsidR="002A3FC1" w:rsidRPr="00C457EE">
        <w:rPr>
          <w:rFonts w:ascii="GHEA Grapalat" w:hAnsi="GHEA Grapalat"/>
          <w:sz w:val="20"/>
          <w:szCs w:val="20"/>
        </w:rPr>
        <w:tab/>
      </w:r>
      <w:r w:rsidR="00C961A9" w:rsidRPr="00C457EE">
        <w:rPr>
          <w:rFonts w:ascii="GHEA Grapalat" w:hAnsi="GHEA Grapalat"/>
          <w:sz w:val="20"/>
          <w:szCs w:val="20"/>
        </w:rPr>
        <w:t xml:space="preserve">На четвертый </w:t>
      </w:r>
      <w:r w:rsidRPr="00C457EE">
        <w:rPr>
          <w:rFonts w:ascii="GHEA Grapalat" w:hAnsi="GHEA Grapalat"/>
          <w:sz w:val="20"/>
          <w:szCs w:val="20"/>
        </w:rPr>
        <w:t>рабочи</w:t>
      </w:r>
      <w:r w:rsidR="00D11878" w:rsidRPr="00C457EE">
        <w:rPr>
          <w:rFonts w:ascii="GHEA Grapalat" w:hAnsi="GHEA Grapalat"/>
          <w:sz w:val="20"/>
          <w:szCs w:val="20"/>
        </w:rPr>
        <w:t>й</w:t>
      </w:r>
      <w:r w:rsidRPr="00C457EE">
        <w:rPr>
          <w:rFonts w:ascii="GHEA Grapalat" w:hAnsi="GHEA Grapalat"/>
          <w:sz w:val="20"/>
          <w:szCs w:val="20"/>
        </w:rPr>
        <w:t xml:space="preserve"> д</w:t>
      </w:r>
      <w:r w:rsidR="00D11878" w:rsidRPr="00C457EE">
        <w:rPr>
          <w:rFonts w:ascii="GHEA Grapalat" w:hAnsi="GHEA Grapalat"/>
          <w:sz w:val="20"/>
          <w:szCs w:val="20"/>
        </w:rPr>
        <w:t>е</w:t>
      </w:r>
      <w:r w:rsidRPr="00C457EE">
        <w:rPr>
          <w:rFonts w:ascii="GHEA Grapalat" w:hAnsi="GHEA Grapalat"/>
          <w:sz w:val="20"/>
          <w:szCs w:val="20"/>
        </w:rPr>
        <w:t>н</w:t>
      </w:r>
      <w:r w:rsidR="00D11878" w:rsidRPr="00C457EE">
        <w:rPr>
          <w:rFonts w:ascii="GHEA Grapalat" w:hAnsi="GHEA Grapalat"/>
          <w:sz w:val="20"/>
          <w:szCs w:val="20"/>
        </w:rPr>
        <w:t>ь</w:t>
      </w:r>
      <w:r w:rsidRPr="00C457EE">
        <w:rPr>
          <w:rFonts w:ascii="GHEA Grapalat" w:hAnsi="GHEA Grapalat"/>
          <w:sz w:val="20"/>
          <w:szCs w:val="20"/>
        </w:rPr>
        <w:t>, следующи</w:t>
      </w:r>
      <w:r w:rsidR="00D11878" w:rsidRPr="00C457EE">
        <w:rPr>
          <w:rFonts w:ascii="GHEA Grapalat" w:hAnsi="GHEA Grapalat"/>
          <w:sz w:val="20"/>
          <w:szCs w:val="20"/>
        </w:rPr>
        <w:t>й</w:t>
      </w:r>
      <w:r w:rsidRPr="00C457EE">
        <w:rPr>
          <w:rFonts w:ascii="GHEA Grapalat" w:hAnsi="GHEA Grapalat"/>
          <w:sz w:val="20"/>
          <w:szCs w:val="20"/>
        </w:rPr>
        <w:t xml:space="preserve"> за окончанием периода ожидания, установленного пунктом 8.</w:t>
      </w:r>
      <w:r w:rsidR="00DA3F9C" w:rsidRPr="00C457EE">
        <w:rPr>
          <w:rFonts w:ascii="GHEA Grapalat" w:hAnsi="GHEA Grapalat"/>
          <w:sz w:val="20"/>
          <w:szCs w:val="20"/>
        </w:rPr>
        <w:t>2</w:t>
      </w:r>
      <w:r w:rsidR="00655890" w:rsidRPr="00C457EE">
        <w:rPr>
          <w:rFonts w:ascii="GHEA Grapalat" w:hAnsi="GHEA Grapalat"/>
          <w:sz w:val="20"/>
          <w:szCs w:val="20"/>
        </w:rPr>
        <w:t>3</w:t>
      </w:r>
      <w:r w:rsidRPr="00C457E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457EE">
        <w:rPr>
          <w:rFonts w:ascii="GHEA Grapalat" w:hAnsi="GHEA Grapalat"/>
          <w:sz w:val="20"/>
          <w:szCs w:val="20"/>
        </w:rPr>
        <w:t>четвертый</w:t>
      </w:r>
      <w:r w:rsidRPr="00C457E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457EE">
        <w:rPr>
          <w:rFonts w:ascii="GHEA Grapalat" w:hAnsi="GHEA Grapalat"/>
          <w:sz w:val="20"/>
          <w:szCs w:val="20"/>
        </w:rPr>
        <w:t>2</w:t>
      </w:r>
      <w:r w:rsidR="00655890" w:rsidRPr="00C457EE">
        <w:rPr>
          <w:rFonts w:ascii="GHEA Grapalat" w:hAnsi="GHEA Grapalat"/>
          <w:sz w:val="20"/>
          <w:szCs w:val="20"/>
        </w:rPr>
        <w:t>3</w:t>
      </w:r>
      <w:r w:rsidR="00DA3F9C" w:rsidRPr="00C457EE">
        <w:rPr>
          <w:rFonts w:ascii="GHEA Grapalat" w:hAnsi="GHEA Grapalat"/>
          <w:sz w:val="20"/>
          <w:szCs w:val="20"/>
        </w:rPr>
        <w:t xml:space="preserve"> </w:t>
      </w:r>
      <w:r w:rsidRPr="00C457EE">
        <w:rPr>
          <w:rFonts w:ascii="GHEA Grapalat" w:hAnsi="GHEA Grapalat"/>
          <w:sz w:val="20"/>
          <w:szCs w:val="20"/>
        </w:rPr>
        <w:t>части 1 настоящего Приглашения.</w:t>
      </w:r>
    </w:p>
    <w:p w14:paraId="049C0CA9" w14:textId="77777777" w:rsidR="00F23A51"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9.3.</w:t>
      </w:r>
      <w:r w:rsidR="002A3FC1" w:rsidRPr="00C457EE">
        <w:rPr>
          <w:rFonts w:ascii="GHEA Grapalat" w:hAnsi="GHEA Grapalat"/>
          <w:sz w:val="20"/>
          <w:szCs w:val="20"/>
        </w:rPr>
        <w:tab/>
      </w:r>
      <w:r w:rsidRPr="00C457E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49C0CAA" w14:textId="77777777" w:rsidR="00BD587C" w:rsidRPr="00C457EE" w:rsidRDefault="00AA0AD8" w:rsidP="00C457EE">
      <w:pPr>
        <w:widowControl w:val="0"/>
        <w:tabs>
          <w:tab w:val="left" w:pos="1134"/>
        </w:tabs>
        <w:ind w:firstLine="567"/>
        <w:jc w:val="both"/>
        <w:rPr>
          <w:rFonts w:ascii="GHEA Grapalat" w:hAnsi="GHEA Grapalat"/>
          <w:color w:val="000000" w:themeColor="text1"/>
          <w:sz w:val="20"/>
          <w:szCs w:val="20"/>
        </w:rPr>
      </w:pPr>
      <w:r w:rsidRPr="00C457EE">
        <w:rPr>
          <w:rFonts w:ascii="GHEA Grapalat" w:hAnsi="GHEA Grapalat"/>
          <w:sz w:val="20"/>
          <w:szCs w:val="20"/>
        </w:rPr>
        <w:t>9.</w:t>
      </w:r>
      <w:r w:rsidR="008E1532" w:rsidRPr="00C457EE">
        <w:rPr>
          <w:rFonts w:ascii="GHEA Grapalat" w:hAnsi="GHEA Grapalat"/>
          <w:sz w:val="20"/>
          <w:szCs w:val="20"/>
        </w:rPr>
        <w:t>4</w:t>
      </w:r>
      <w:r w:rsidR="00DC30CC" w:rsidRPr="00C457EE">
        <w:rPr>
          <w:rFonts w:ascii="GHEA Grapalat" w:hAnsi="GHEA Grapalat"/>
          <w:sz w:val="20"/>
          <w:szCs w:val="20"/>
        </w:rPr>
        <w:t>.</w:t>
      </w:r>
      <w:r w:rsidR="00DC30CC" w:rsidRPr="00C457EE">
        <w:rPr>
          <w:rFonts w:ascii="GHEA Grapalat" w:hAnsi="GHEA Grapalat"/>
          <w:sz w:val="20"/>
          <w:szCs w:val="20"/>
        </w:rPr>
        <w:tab/>
      </w:r>
      <w:r w:rsidR="00BD587C" w:rsidRPr="00C457EE">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457EE">
        <w:rPr>
          <w:rFonts w:ascii="GHEA Grapalat" w:hAnsi="GHEA Grapalat"/>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w:t>
      </w:r>
      <w:r w:rsidR="00BD587C" w:rsidRPr="00C457EE">
        <w:rPr>
          <w:rFonts w:ascii="GHEA Grapalat" w:hAnsi="GHEA Grapalat"/>
          <w:sz w:val="20"/>
          <w:szCs w:val="20"/>
        </w:rPr>
        <w:lastRenderedPageBreak/>
        <w:t>предоплата и при принятии этого условия отобранным участником не представляется также обеспечение предоплаты,</w:t>
      </w:r>
      <w:r w:rsidR="00BD587C" w:rsidRPr="00C457EE">
        <w:rPr>
          <w:rFonts w:ascii="GHEA Grapalat" w:hAnsi="GHEA Grapalat"/>
          <w:color w:val="000000" w:themeColor="text1"/>
          <w:sz w:val="20"/>
          <w:szCs w:val="20"/>
        </w:rPr>
        <w:t xml:space="preserve"> то он лишается права подписания договора.</w:t>
      </w:r>
    </w:p>
    <w:p w14:paraId="049C0CAB" w14:textId="77777777" w:rsidR="000313A6" w:rsidRPr="00C457EE" w:rsidRDefault="000313A6"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457EE">
        <w:rPr>
          <w:rFonts w:ascii="GHEA Grapalat" w:hAnsi="GHEA Grapalat"/>
          <w:sz w:val="20"/>
          <w:szCs w:val="20"/>
        </w:rPr>
        <w:t xml:space="preserve"> </w:t>
      </w:r>
      <w:r w:rsidRPr="00C457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9C0CAC" w14:textId="77777777" w:rsidR="00D612BC" w:rsidRPr="00C457EE" w:rsidRDefault="00AA0AD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9.</w:t>
      </w:r>
      <w:r w:rsidR="00CC3097" w:rsidRPr="00C457EE">
        <w:rPr>
          <w:rFonts w:ascii="GHEA Grapalat" w:hAnsi="GHEA Grapalat"/>
          <w:i w:val="0"/>
        </w:rPr>
        <w:t>5</w:t>
      </w:r>
      <w:r w:rsidR="00DC30CC" w:rsidRPr="00C457EE">
        <w:rPr>
          <w:rFonts w:ascii="GHEA Grapalat" w:hAnsi="GHEA Grapalat"/>
          <w:i w:val="0"/>
        </w:rPr>
        <w:t>.</w:t>
      </w:r>
      <w:r w:rsidR="00DC30CC" w:rsidRPr="00C457EE">
        <w:rPr>
          <w:rFonts w:ascii="GHEA Grapalat" w:hAnsi="GHEA Grapalat"/>
          <w:i w:val="0"/>
        </w:rPr>
        <w:tab/>
      </w:r>
      <w:r w:rsidRPr="00C457EE">
        <w:rPr>
          <w:rFonts w:ascii="GHEA Grapalat" w:hAnsi="GHEA Grapalat"/>
          <w:i w:val="0"/>
        </w:rPr>
        <w:t>До истечения срока, предусмотренного пунктом 9.</w:t>
      </w:r>
      <w:r w:rsidR="00E048B1" w:rsidRPr="00C457EE">
        <w:rPr>
          <w:rFonts w:ascii="GHEA Grapalat" w:hAnsi="GHEA Grapalat"/>
          <w:i w:val="0"/>
        </w:rPr>
        <w:t>4</w:t>
      </w:r>
      <w:r w:rsidRPr="00C457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457EE">
        <w:rPr>
          <w:rFonts w:ascii="GHEA Grapalat" w:hAnsi="GHEA Grapalat"/>
          <w:i w:val="0"/>
          <w:lang w:val="hy-AM"/>
        </w:rPr>
        <w:t>,</w:t>
      </w:r>
      <w:r w:rsidR="00580E55" w:rsidRPr="00C457EE">
        <w:rPr>
          <w:rFonts w:ascii="GHEA Grapalat" w:hAnsi="GHEA Grapalat"/>
          <w:i w:val="0"/>
        </w:rPr>
        <w:t xml:space="preserve"> размера предоплаты или увеличению</w:t>
      </w:r>
      <w:r w:rsidR="00580E55" w:rsidRPr="00C457EE">
        <w:rPr>
          <w:rFonts w:ascii="GHEA Grapalat" w:hAnsi="GHEA Grapalat"/>
          <w:i w:val="0"/>
          <w:lang w:val="hy-AM"/>
        </w:rPr>
        <w:t xml:space="preserve"> </w:t>
      </w:r>
      <w:r w:rsidR="00580E55" w:rsidRPr="00C457EE">
        <w:rPr>
          <w:rFonts w:ascii="GHEA Grapalat" w:hAnsi="GHEA Grapalat"/>
          <w:i w:val="0"/>
        </w:rPr>
        <w:t>цены,</w:t>
      </w:r>
      <w:r w:rsidRPr="00C457EE">
        <w:rPr>
          <w:rFonts w:ascii="GHEA Grapalat" w:hAnsi="GHEA Grapalat"/>
          <w:i w:val="0"/>
        </w:rPr>
        <w:t xml:space="preserve"> предложенной отобранным участником.</w:t>
      </w:r>
      <w:r w:rsidRPr="00C457EE">
        <w:rPr>
          <w:rFonts w:ascii="GHEA Grapalat" w:hAnsi="GHEA Grapalat"/>
          <w:spacing w:val="-8"/>
        </w:rPr>
        <w:t xml:space="preserve"> </w:t>
      </w:r>
    </w:p>
    <w:p w14:paraId="049C0CAD" w14:textId="77777777" w:rsidR="00096865" w:rsidRPr="00C457EE" w:rsidRDefault="00030D40" w:rsidP="00C457EE">
      <w:pPr>
        <w:widowControl w:val="0"/>
        <w:jc w:val="center"/>
        <w:rPr>
          <w:rFonts w:ascii="GHEA Grapalat" w:hAnsi="GHEA Grapalat" w:cs="Arial"/>
          <w:b/>
          <w:iCs/>
          <w:sz w:val="20"/>
          <w:szCs w:val="20"/>
        </w:rPr>
      </w:pPr>
      <w:r w:rsidRPr="00C457EE">
        <w:rPr>
          <w:rFonts w:ascii="GHEA Grapalat" w:hAnsi="GHEA Grapalat"/>
          <w:b/>
          <w:sz w:val="20"/>
          <w:szCs w:val="20"/>
        </w:rPr>
        <w:t xml:space="preserve">10. </w:t>
      </w:r>
      <w:r w:rsidR="00F83409" w:rsidRPr="00C457EE">
        <w:rPr>
          <w:rFonts w:ascii="GHEA Grapalat" w:hAnsi="GHEA Grapalat"/>
          <w:b/>
          <w:sz w:val="20"/>
          <w:szCs w:val="20"/>
        </w:rPr>
        <w:t xml:space="preserve">ОБЕСПЕЧЕНИЯ КВАЛИФИКАЦИИ И </w:t>
      </w:r>
      <w:r w:rsidRPr="00C457EE">
        <w:rPr>
          <w:rFonts w:ascii="GHEA Grapalat" w:hAnsi="GHEA Grapalat"/>
          <w:b/>
          <w:sz w:val="20"/>
          <w:szCs w:val="20"/>
        </w:rPr>
        <w:t xml:space="preserve">ДОГОВОРА </w:t>
      </w:r>
    </w:p>
    <w:p w14:paraId="049C0CAE" w14:textId="77777777" w:rsidR="00A67AF3"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10.1</w:t>
      </w:r>
      <w:r w:rsidR="00DC30CC" w:rsidRPr="00C457EE">
        <w:rPr>
          <w:rFonts w:ascii="GHEA Grapalat" w:hAnsi="GHEA Grapalat"/>
          <w:sz w:val="20"/>
          <w:szCs w:val="20"/>
        </w:rPr>
        <w:t>.</w:t>
      </w:r>
      <w:r w:rsidR="00DC30CC" w:rsidRPr="00C457EE">
        <w:rPr>
          <w:rFonts w:ascii="GHEA Grapalat" w:hAnsi="GHEA Grapalat"/>
          <w:sz w:val="20"/>
          <w:szCs w:val="20"/>
        </w:rPr>
        <w:tab/>
      </w:r>
      <w:r w:rsidR="00646B97" w:rsidRPr="00C457EE">
        <w:rPr>
          <w:rFonts w:ascii="GHEA Grapalat" w:hAnsi="GHEA Grapalat"/>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C457EE">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C457EE">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457EE">
        <w:rPr>
          <w:rFonts w:ascii="GHEA Grapalat" w:hAnsi="GHEA Grapalat"/>
          <w:sz w:val="20"/>
          <w:szCs w:val="20"/>
        </w:rPr>
        <w:t>.</w:t>
      </w:r>
    </w:p>
    <w:p w14:paraId="049C0CAF" w14:textId="77777777" w:rsidR="00A67AF3" w:rsidRDefault="00A6609C"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10.2 </w:t>
      </w:r>
      <w:r w:rsidR="008C5F2A" w:rsidRPr="00C457EE">
        <w:rPr>
          <w:rFonts w:ascii="GHEA Grapalat" w:hAnsi="GHEA Grapalat"/>
          <w:sz w:val="20"/>
          <w:szCs w:val="20"/>
        </w:rPr>
        <w:t xml:space="preserve">Размер обеспечения квалификации равен </w:t>
      </w:r>
      <w:r w:rsidR="003D57AD" w:rsidRPr="00C457EE">
        <w:rPr>
          <w:rFonts w:ascii="GHEA Grapalat" w:hAnsi="GHEA Grapalat"/>
          <w:sz w:val="20"/>
          <w:szCs w:val="20"/>
        </w:rPr>
        <w:t xml:space="preserve">15 процентам </w:t>
      </w:r>
      <w:r w:rsidR="00E70468" w:rsidRPr="00C457EE">
        <w:rPr>
          <w:rFonts w:ascii="GHEA Grapalat" w:hAnsi="GHEA Grapalat"/>
          <w:sz w:val="20"/>
          <w:szCs w:val="20"/>
        </w:rPr>
        <w:t>от цены закупки товаров закупаемых в рамках данной процедуры.</w:t>
      </w:r>
      <w:r w:rsidR="003D57AD" w:rsidRPr="00C457EE">
        <w:rPr>
          <w:rFonts w:ascii="GHEA Grapalat" w:hAnsi="GHEA Grapalat"/>
          <w:sz w:val="20"/>
          <w:szCs w:val="20"/>
        </w:rPr>
        <w:t xml:space="preserve"> </w:t>
      </w:r>
      <w:r w:rsidR="00382A99" w:rsidRPr="00C457EE">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457EE">
        <w:rPr>
          <w:rFonts w:ascii="GHEA Grapalat" w:hAnsi="GHEA Grapalat"/>
          <w:sz w:val="20"/>
          <w:szCs w:val="20"/>
        </w:rPr>
        <w:t xml:space="preserve"> </w:t>
      </w:r>
      <w:r w:rsidR="003D57AD" w:rsidRPr="00C457EE">
        <w:rPr>
          <w:rFonts w:ascii="GHEA Grapalat" w:hAnsi="GHEA Grapalat"/>
          <w:sz w:val="20"/>
          <w:szCs w:val="20"/>
        </w:rPr>
        <w:t>Обеспечение квалификации представляется в виде соглашения о неустойке (прил</w:t>
      </w:r>
      <w:r w:rsidR="00A67AF3">
        <w:rPr>
          <w:rFonts w:ascii="GHEA Grapalat" w:hAnsi="GHEA Grapalat"/>
          <w:sz w:val="20"/>
          <w:szCs w:val="20"/>
        </w:rPr>
        <w:t>ожение 4. 2) или наличных денег</w:t>
      </w:r>
      <w:r w:rsidR="003D57AD" w:rsidRPr="00C457EE">
        <w:rPr>
          <w:rFonts w:ascii="GHEA Grapalat" w:hAnsi="GHEA Grapalat"/>
          <w:sz w:val="20"/>
          <w:szCs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049C0CB0" w14:textId="77777777" w:rsidR="00571E4C" w:rsidRPr="00C457EE" w:rsidRDefault="00801A4F"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cs="Sylfaen"/>
          <w:sz w:val="20"/>
          <w:szCs w:val="20"/>
        </w:rPr>
        <w:t xml:space="preserve">Если процедура закупки организована </w:t>
      </w:r>
      <w:r w:rsidR="00571E4C" w:rsidRPr="00C457EE">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457E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457EE">
        <w:rPr>
          <w:rFonts w:ascii="GHEA Grapalat" w:hAnsi="GHEA Grapalat"/>
          <w:sz w:val="20"/>
          <w:szCs w:val="20"/>
        </w:rPr>
        <w:t xml:space="preserve">сумме цен закупок представленных лотов, </w:t>
      </w:r>
      <w:r w:rsidR="008A4985" w:rsidRPr="00C457EE">
        <w:rPr>
          <w:rFonts w:ascii="GHEA Grapalat" w:hAnsi="GHEA Grapalat" w:cs="Sylfaen"/>
          <w:sz w:val="20"/>
          <w:szCs w:val="20"/>
        </w:rPr>
        <w:t>с учетом требований абзаца «в» подпункта 1 пункта 32 Порядка</w:t>
      </w:r>
      <w:r w:rsidR="008A4985" w:rsidRPr="00C457EE">
        <w:rPr>
          <w:rFonts w:ascii="GHEA Grapalat" w:hAnsi="GHEA Grapalat"/>
          <w:color w:val="000000" w:themeColor="text1"/>
          <w:sz w:val="20"/>
          <w:szCs w:val="20"/>
        </w:rPr>
        <w:t>.</w:t>
      </w:r>
      <w:r w:rsidR="00E562C0" w:rsidRPr="00C457EE">
        <w:rPr>
          <w:rFonts w:ascii="GHEA Grapalat" w:hAnsi="GHEA Grapalat"/>
          <w:color w:val="000000" w:themeColor="text1"/>
          <w:sz w:val="20"/>
          <w:szCs w:val="20"/>
        </w:rPr>
        <w:t xml:space="preserve"> </w:t>
      </w:r>
      <w:r w:rsidR="00571E4C" w:rsidRPr="00C457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49C0CB1" w14:textId="77777777" w:rsidR="004F01AF" w:rsidRPr="00C457EE" w:rsidRDefault="004F01AF"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49C0CB2" w14:textId="77777777" w:rsidR="00DA0186" w:rsidRPr="00C457EE" w:rsidRDefault="00801A4F" w:rsidP="00C457EE">
      <w:pPr>
        <w:widowControl w:val="0"/>
        <w:tabs>
          <w:tab w:val="left" w:pos="1276"/>
        </w:tabs>
        <w:ind w:firstLine="567"/>
        <w:jc w:val="both"/>
        <w:rPr>
          <w:rFonts w:ascii="GHEA Grapalat" w:hAnsi="GHEA Grapalat"/>
          <w:sz w:val="20"/>
          <w:szCs w:val="20"/>
          <w:lang w:val="hy-AM"/>
        </w:rPr>
      </w:pPr>
      <w:r w:rsidRPr="00C457EE">
        <w:rPr>
          <w:rFonts w:ascii="GHEA Grapalat" w:hAnsi="GHEA Grapalat"/>
          <w:sz w:val="20"/>
          <w:szCs w:val="20"/>
        </w:rPr>
        <w:t xml:space="preserve">Если выполнение договора поэтапное и выполнение каждого этапа </w:t>
      </w:r>
      <w:r w:rsidR="00DC6732" w:rsidRPr="00C457EE">
        <w:rPr>
          <w:rFonts w:ascii="GHEA Grapalat" w:hAnsi="GHEA Grapalat"/>
          <w:sz w:val="20"/>
          <w:szCs w:val="20"/>
        </w:rPr>
        <w:t xml:space="preserve">непосредственно не взаимосвязано </w:t>
      </w:r>
      <w:r w:rsidRPr="00C457EE">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C457EE">
        <w:rPr>
          <w:rFonts w:ascii="GHEA Grapalat" w:hAnsi="GHEA Grapalat"/>
          <w:sz w:val="20"/>
          <w:szCs w:val="20"/>
        </w:rPr>
        <w:t>пропорции, исчисленной в отношении суммы этого этапа</w:t>
      </w:r>
      <w:r w:rsidRPr="00C457EE">
        <w:rPr>
          <w:rFonts w:ascii="GHEA Grapalat" w:hAnsi="GHEA Grapalat"/>
          <w:sz w:val="20"/>
          <w:szCs w:val="20"/>
        </w:rPr>
        <w:t>.</w:t>
      </w:r>
    </w:p>
    <w:p w14:paraId="049C0CB3" w14:textId="77777777" w:rsidR="00482E18" w:rsidRPr="00C457EE" w:rsidRDefault="00482E18" w:rsidP="00C457EE">
      <w:pPr>
        <w:widowControl w:val="0"/>
        <w:tabs>
          <w:tab w:val="left" w:pos="1276"/>
        </w:tabs>
        <w:ind w:firstLine="567"/>
        <w:jc w:val="both"/>
        <w:rPr>
          <w:rFonts w:ascii="GHEA Grapalat" w:hAnsi="GHEA Grapalat"/>
          <w:sz w:val="20"/>
          <w:szCs w:val="20"/>
        </w:rPr>
      </w:pPr>
      <w:r w:rsidRPr="00C457EE">
        <w:rPr>
          <w:rFonts w:ascii="GHEA Grapalat" w:hAnsi="GHEA Grapalat" w:cs="Sylfaen"/>
          <w:sz w:val="20"/>
          <w:szCs w:val="20"/>
          <w:lang w:val="hy-AM"/>
        </w:rPr>
        <w:t xml:space="preserve">При этом, если договоры </w:t>
      </w:r>
      <w:r w:rsidRPr="00C457EE">
        <w:rPr>
          <w:rFonts w:ascii="GHEA Grapalat" w:hAnsi="GHEA Grapalat" w:cs="Sylfaen"/>
          <w:sz w:val="20"/>
          <w:szCs w:val="20"/>
        </w:rPr>
        <w:t>о закупке</w:t>
      </w:r>
      <w:r w:rsidRPr="00C457EE">
        <w:rPr>
          <w:rFonts w:ascii="GHEA Grapalat" w:hAnsi="GHEA Grapalat" w:cs="Sylfaen"/>
          <w:sz w:val="20"/>
          <w:szCs w:val="20"/>
          <w:lang w:val="hy-AM"/>
        </w:rPr>
        <w:t xml:space="preserve"> </w:t>
      </w:r>
      <w:r w:rsidRPr="00C457EE">
        <w:rPr>
          <w:rFonts w:ascii="GHEA Grapalat" w:hAnsi="GHEA Grapalat" w:cs="Sylfaen"/>
          <w:sz w:val="20"/>
          <w:szCs w:val="20"/>
        </w:rPr>
        <w:t>работ</w:t>
      </w:r>
      <w:r w:rsidRPr="00C457E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457EE">
        <w:rPr>
          <w:rFonts w:ascii="GHEA Grapalat" w:hAnsi="GHEA Grapalat" w:cs="Sylfaen"/>
          <w:sz w:val="20"/>
          <w:szCs w:val="20"/>
        </w:rPr>
        <w:t xml:space="preserve">выделенных </w:t>
      </w:r>
      <w:r w:rsidRPr="00C457EE">
        <w:rPr>
          <w:rFonts w:ascii="GHEA Grapalat" w:hAnsi="GHEA Grapalat" w:cs="Sylfaen"/>
          <w:sz w:val="20"/>
          <w:szCs w:val="20"/>
          <w:lang w:val="hy-AM"/>
        </w:rPr>
        <w:t xml:space="preserve">финансовых </w:t>
      </w:r>
      <w:r w:rsidRPr="00C457EE">
        <w:rPr>
          <w:rFonts w:ascii="GHEA Grapalat" w:hAnsi="GHEA Grapalat" w:cs="Sylfaen"/>
          <w:sz w:val="20"/>
          <w:szCs w:val="20"/>
        </w:rPr>
        <w:t>средств</w:t>
      </w:r>
      <w:r w:rsidRPr="00C457E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457EE">
        <w:rPr>
          <w:rFonts w:ascii="GHEA Grapalat" w:hAnsi="GHEA Grapalat" w:cs="Sylfaen"/>
          <w:sz w:val="20"/>
          <w:szCs w:val="20"/>
        </w:rPr>
        <w:t>.</w:t>
      </w:r>
    </w:p>
    <w:p w14:paraId="049C0CB4" w14:textId="77777777" w:rsidR="0035631F" w:rsidRPr="00C457EE" w:rsidRDefault="00801A4F" w:rsidP="00C457EE">
      <w:pPr>
        <w:widowControl w:val="0"/>
        <w:tabs>
          <w:tab w:val="left" w:pos="1276"/>
        </w:tabs>
        <w:ind w:firstLine="567"/>
        <w:jc w:val="both"/>
        <w:rPr>
          <w:rFonts w:ascii="GHEA Grapalat" w:hAnsi="GHEA Grapalat"/>
          <w:sz w:val="20"/>
          <w:szCs w:val="20"/>
        </w:rPr>
      </w:pPr>
      <w:r w:rsidRPr="00C457EE">
        <w:rPr>
          <w:rFonts w:ascii="GHEA Grapalat" w:hAnsi="GHEA Grapalat" w:cs="Sylfaen"/>
          <w:sz w:val="20"/>
          <w:szCs w:val="20"/>
        </w:rPr>
        <w:t xml:space="preserve">Обеспечение квалификации в виде </w:t>
      </w:r>
      <w:r w:rsidR="00482E18" w:rsidRPr="00C457EE">
        <w:rPr>
          <w:rFonts w:ascii="GHEA Grapalat" w:hAnsi="GHEA Grapalat" w:cs="Sylfaen"/>
          <w:sz w:val="20"/>
          <w:szCs w:val="20"/>
        </w:rPr>
        <w:t xml:space="preserve">банковской </w:t>
      </w:r>
      <w:r w:rsidRPr="00C457EE">
        <w:rPr>
          <w:rFonts w:ascii="GHEA Grapalat" w:hAnsi="GHEA Grapalat" w:cs="Sylfaen"/>
          <w:sz w:val="20"/>
          <w:szCs w:val="20"/>
        </w:rPr>
        <w:t>гарантии отобранный участник представляет согласно приложению 4</w:t>
      </w:r>
      <w:r w:rsidR="00853CBA" w:rsidRPr="00C457EE">
        <w:rPr>
          <w:rFonts w:ascii="GHEA Grapalat" w:hAnsi="GHEA Grapalat"/>
          <w:sz w:val="20"/>
          <w:szCs w:val="20"/>
        </w:rPr>
        <w:t>.</w:t>
      </w:r>
    </w:p>
    <w:p w14:paraId="049C0CB5" w14:textId="77777777" w:rsidR="002406D8" w:rsidRPr="00C457EE" w:rsidRDefault="002406D8"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49C0CB6" w14:textId="77777777" w:rsidR="00366C4E"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w:t>
      </w:r>
      <w:r w:rsidR="001723D6" w:rsidRPr="00C457EE">
        <w:rPr>
          <w:rFonts w:ascii="GHEA Grapalat" w:hAnsi="GHEA Grapalat"/>
          <w:sz w:val="20"/>
          <w:szCs w:val="20"/>
        </w:rPr>
        <w:t>3</w:t>
      </w:r>
      <w:r w:rsidR="00DC30CC" w:rsidRPr="00C457EE">
        <w:rPr>
          <w:rFonts w:ascii="GHEA Grapalat" w:hAnsi="GHEA Grapalat"/>
          <w:sz w:val="20"/>
          <w:szCs w:val="20"/>
        </w:rPr>
        <w:t>.</w:t>
      </w:r>
      <w:r w:rsidR="00DC30CC" w:rsidRPr="00C457EE">
        <w:rPr>
          <w:rFonts w:ascii="GHEA Grapalat" w:hAnsi="GHEA Grapalat"/>
          <w:sz w:val="20"/>
          <w:szCs w:val="20"/>
        </w:rPr>
        <w:tab/>
      </w:r>
      <w:r w:rsidRPr="00C457EE">
        <w:rPr>
          <w:rFonts w:ascii="GHEA Grapalat" w:hAnsi="GHEA Grapalat"/>
          <w:sz w:val="20"/>
          <w:szCs w:val="20"/>
        </w:rPr>
        <w:t xml:space="preserve">Размер обеспечения договора составляет 10 процентов от цены </w:t>
      </w:r>
      <w:r w:rsidR="00E562C0" w:rsidRPr="00C457EE">
        <w:rPr>
          <w:rFonts w:ascii="GHEA Grapalat" w:hAnsi="GHEA Grapalat"/>
          <w:sz w:val="20"/>
          <w:szCs w:val="20"/>
        </w:rPr>
        <w:t>закупки</w:t>
      </w:r>
      <w:r w:rsidRPr="00C457EE">
        <w:rPr>
          <w:rFonts w:ascii="GHEA Grapalat" w:hAnsi="GHEA Grapalat"/>
          <w:sz w:val="20"/>
          <w:szCs w:val="20"/>
        </w:rPr>
        <w:t xml:space="preserve">. </w:t>
      </w:r>
      <w:r w:rsidR="002D492B" w:rsidRPr="00C457EE">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457EE">
        <w:rPr>
          <w:rFonts w:ascii="GHEA Grapalat" w:hAnsi="GHEA Grapalat"/>
          <w:sz w:val="20"/>
          <w:szCs w:val="20"/>
        </w:rPr>
        <w:t>договора</w:t>
      </w:r>
      <w:r w:rsidR="002D492B" w:rsidRPr="00C457EE">
        <w:rPr>
          <w:rFonts w:ascii="GHEA Grapalat" w:hAnsi="GHEA Grapalat"/>
          <w:sz w:val="20"/>
          <w:szCs w:val="20"/>
        </w:rPr>
        <w:t xml:space="preserve"> исчисляется в отношении цены договора. </w:t>
      </w:r>
      <w:r w:rsidR="001723D6" w:rsidRPr="00C457EE">
        <w:rPr>
          <w:rFonts w:ascii="GHEA Grapalat" w:hAnsi="GHEA Grapalat"/>
          <w:sz w:val="20"/>
          <w:szCs w:val="20"/>
        </w:rPr>
        <w:t xml:space="preserve">Обеспечение </w:t>
      </w:r>
      <w:r w:rsidR="00896AAF" w:rsidRPr="00C457EE">
        <w:rPr>
          <w:rFonts w:ascii="GHEA Grapalat" w:hAnsi="GHEA Grapalat"/>
          <w:sz w:val="20"/>
          <w:szCs w:val="20"/>
        </w:rPr>
        <w:t>договора</w:t>
      </w:r>
      <w:r w:rsidR="001723D6" w:rsidRPr="00C457EE">
        <w:rPr>
          <w:rFonts w:ascii="GHEA Grapalat" w:hAnsi="GHEA Grapalat"/>
          <w:sz w:val="20"/>
          <w:szCs w:val="20"/>
        </w:rPr>
        <w:t xml:space="preserve"> представляется в </w:t>
      </w:r>
      <w:r w:rsidR="005876A3" w:rsidRPr="00C457EE">
        <w:rPr>
          <w:rFonts w:ascii="GHEA Grapalat" w:hAnsi="GHEA Grapalat"/>
          <w:sz w:val="20"/>
          <w:szCs w:val="20"/>
        </w:rPr>
        <w:t>виде</w:t>
      </w:r>
      <w:r w:rsidR="001723D6" w:rsidRPr="00C457EE">
        <w:rPr>
          <w:rFonts w:ascii="GHEA Grapalat" w:hAnsi="GHEA Grapalat"/>
          <w:sz w:val="20"/>
          <w:szCs w:val="20"/>
        </w:rPr>
        <w:t xml:space="preserve"> </w:t>
      </w:r>
      <w:r w:rsidR="00A67AF3" w:rsidRPr="00C457EE">
        <w:rPr>
          <w:rFonts w:ascii="GHEA Grapalat" w:hAnsi="GHEA Grapalat"/>
          <w:sz w:val="20"/>
          <w:szCs w:val="20"/>
        </w:rPr>
        <w:t xml:space="preserve">соглашения о неустойке </w:t>
      </w:r>
      <w:r w:rsidR="001723D6" w:rsidRPr="00C457EE">
        <w:rPr>
          <w:rFonts w:ascii="GHEA Grapalat" w:hAnsi="GHEA Grapalat"/>
          <w:sz w:val="20"/>
          <w:szCs w:val="20"/>
        </w:rPr>
        <w:t>(Приложение 5</w:t>
      </w:r>
      <w:r w:rsidR="00A67AF3">
        <w:rPr>
          <w:rFonts w:ascii="GHEA Grapalat" w:hAnsi="GHEA Grapalat"/>
          <w:sz w:val="20"/>
          <w:szCs w:val="20"/>
        </w:rPr>
        <w:t>,1</w:t>
      </w:r>
      <w:r w:rsidR="001723D6" w:rsidRPr="00C457EE">
        <w:rPr>
          <w:rFonts w:ascii="GHEA Grapalat" w:hAnsi="GHEA Grapalat"/>
          <w:sz w:val="20"/>
          <w:szCs w:val="20"/>
        </w:rPr>
        <w:t>)</w:t>
      </w:r>
      <w:r w:rsidR="00375E5E" w:rsidRPr="00C457EE">
        <w:rPr>
          <w:rFonts w:ascii="GHEA Grapalat" w:hAnsi="GHEA Grapalat"/>
          <w:sz w:val="20"/>
          <w:szCs w:val="20"/>
        </w:rPr>
        <w:t xml:space="preserve"> или наличных денег.</w:t>
      </w:r>
    </w:p>
    <w:p w14:paraId="049C0CB7" w14:textId="77777777" w:rsidR="00DA0D2B" w:rsidRPr="00C457EE" w:rsidRDefault="0058395E"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Если процедура закупки организована </w:t>
      </w:r>
      <w:r w:rsidR="00BE0C42" w:rsidRPr="00C457EE">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457EE">
        <w:rPr>
          <w:rFonts w:ascii="GHEA Grapalat" w:hAnsi="GHEA Grapalat" w:cs="Sylfaen"/>
          <w:sz w:val="20"/>
          <w:szCs w:val="20"/>
        </w:rPr>
        <w:t xml:space="preserve">то он может предоставить обеспечение договора как </w:t>
      </w:r>
      <w:r w:rsidR="00BE0C42" w:rsidRPr="00C457EE">
        <w:rPr>
          <w:rFonts w:ascii="GHEA Grapalat" w:hAnsi="GHEA Grapalat"/>
          <w:sz w:val="20"/>
          <w:szCs w:val="20"/>
        </w:rPr>
        <w:t xml:space="preserve">для каждого лота в отдельности, так и одно обеспечение для всех лотов. </w:t>
      </w:r>
      <w:r w:rsidR="00DA0D2B" w:rsidRPr="00C457EE">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C457EE">
        <w:rPr>
          <w:rFonts w:ascii="GHEA Grapalat" w:hAnsi="GHEA Grapalat" w:cs="Sylfaen"/>
          <w:sz w:val="20"/>
          <w:szCs w:val="20"/>
        </w:rPr>
        <w:t>к сумме цен закупок представленных лотов</w:t>
      </w:r>
      <w:r w:rsidR="00DA0D2B" w:rsidRPr="00C457EE">
        <w:rPr>
          <w:rFonts w:ascii="GHEA Grapalat" w:hAnsi="GHEA Grapalat"/>
          <w:color w:val="FF0000"/>
          <w:sz w:val="20"/>
          <w:szCs w:val="20"/>
        </w:rPr>
        <w:t xml:space="preserve"> </w:t>
      </w:r>
      <w:r w:rsidR="00DA0D2B" w:rsidRPr="00C457EE">
        <w:rPr>
          <w:rFonts w:ascii="GHEA Grapalat" w:hAnsi="GHEA Grapalat"/>
          <w:color w:val="000000" w:themeColor="text1"/>
          <w:sz w:val="20"/>
          <w:szCs w:val="20"/>
        </w:rPr>
        <w:t>с учетом требований 9-ого подпункта 32-ого пункта</w:t>
      </w:r>
      <w:r w:rsidR="00DA0D2B" w:rsidRPr="00C457EE">
        <w:rPr>
          <w:rFonts w:ascii="GHEA Grapalat" w:hAnsi="GHEA Grapalat"/>
          <w:sz w:val="20"/>
          <w:szCs w:val="20"/>
        </w:rPr>
        <w:t xml:space="preserve">. </w:t>
      </w:r>
    </w:p>
    <w:p w14:paraId="049C0CB8" w14:textId="77777777" w:rsidR="00E969ED"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Обеспечение договора должно быть действительно как минимум включительно до </w:t>
      </w:r>
      <w:r w:rsidR="00A67AF3">
        <w:rPr>
          <w:rFonts w:ascii="GHEA Grapalat" w:hAnsi="GHEA Grapalat"/>
          <w:sz w:val="20"/>
          <w:szCs w:val="20"/>
        </w:rPr>
        <w:t>2</w:t>
      </w:r>
      <w:r w:rsidR="00411A25" w:rsidRPr="00C457EE">
        <w:rPr>
          <w:rFonts w:ascii="GHEA Grapalat" w:hAnsi="GHEA Grapalat"/>
          <w:sz w:val="20"/>
          <w:szCs w:val="20"/>
        </w:rPr>
        <w:t>0</w:t>
      </w:r>
      <w:r w:rsidRPr="00C457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457EE">
        <w:rPr>
          <w:rFonts w:ascii="GHEA Grapalat" w:hAnsi="GHEA Grapalat"/>
          <w:sz w:val="20"/>
          <w:szCs w:val="20"/>
        </w:rPr>
        <w:t xml:space="preserve">пяти </w:t>
      </w:r>
      <w:r w:rsidRPr="00C457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457EE">
        <w:rPr>
          <w:rFonts w:ascii="GHEA Grapalat" w:hAnsi="GHEA Grapalat"/>
          <w:sz w:val="20"/>
          <w:szCs w:val="20"/>
        </w:rPr>
        <w:t>договору.</w:t>
      </w:r>
    </w:p>
    <w:p w14:paraId="049C0CB9" w14:textId="77777777" w:rsidR="00F0759D" w:rsidRPr="00C457EE" w:rsidRDefault="00F92A53"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C457EE">
        <w:rPr>
          <w:rFonts w:ascii="Courier New" w:hAnsi="Courier New" w:cs="Courier New"/>
          <w:sz w:val="20"/>
          <w:szCs w:val="20"/>
        </w:rPr>
        <w:t> </w:t>
      </w:r>
      <w:r w:rsidRPr="00C457EE">
        <w:rPr>
          <w:rFonts w:ascii="GHEA Grapalat" w:hAnsi="GHEA Grapalat"/>
          <w:sz w:val="20"/>
          <w:szCs w:val="20"/>
        </w:rPr>
        <w:t>"900008000</w:t>
      </w:r>
      <w:r w:rsidR="00B66AB9" w:rsidRPr="00C457EE">
        <w:rPr>
          <w:rFonts w:ascii="GHEA Grapalat" w:hAnsi="GHEA Grapalat"/>
          <w:sz w:val="20"/>
          <w:szCs w:val="20"/>
        </w:rPr>
        <w:t>66</w:t>
      </w:r>
      <w:r w:rsidRPr="00C457EE">
        <w:rPr>
          <w:rFonts w:ascii="GHEA Grapalat" w:hAnsi="GHEA Grapalat"/>
          <w:sz w:val="20"/>
          <w:szCs w:val="20"/>
        </w:rPr>
        <w:t>4", открытый в Центральном казначействе на имя уполномоченного органа.</w:t>
      </w:r>
    </w:p>
    <w:p w14:paraId="049C0CBA" w14:textId="77777777" w:rsidR="00D32092" w:rsidRPr="00C457EE" w:rsidRDefault="004A0321"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10.4</w:t>
      </w:r>
      <w:r w:rsidR="00251CF9" w:rsidRPr="00C457EE">
        <w:rPr>
          <w:rFonts w:ascii="GHEA Grapalat" w:hAnsi="GHEA Grapalat"/>
          <w:sz w:val="20"/>
          <w:szCs w:val="20"/>
        </w:rPr>
        <w:t xml:space="preserve"> </w:t>
      </w:r>
      <w:r w:rsidR="0076763C" w:rsidRPr="00C457EE">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457EE">
        <w:rPr>
          <w:rFonts w:ascii="GHEA Grapalat" w:hAnsi="GHEA Grapalat"/>
          <w:sz w:val="20"/>
          <w:szCs w:val="20"/>
        </w:rPr>
        <w:t>я квалификации и</w:t>
      </w:r>
      <w:r w:rsidR="0076763C" w:rsidRPr="00C457EE">
        <w:rPr>
          <w:rFonts w:ascii="GHEA Grapalat" w:hAnsi="GHEA Grapalat"/>
          <w:sz w:val="20"/>
          <w:szCs w:val="20"/>
        </w:rPr>
        <w:t xml:space="preserve"> договора представля</w:t>
      </w:r>
      <w:r w:rsidR="00DE7753" w:rsidRPr="00C457EE">
        <w:rPr>
          <w:rFonts w:ascii="GHEA Grapalat" w:hAnsi="GHEA Grapalat"/>
          <w:sz w:val="20"/>
          <w:szCs w:val="20"/>
        </w:rPr>
        <w:t>ю</w:t>
      </w:r>
      <w:r w:rsidR="0076763C" w:rsidRPr="00C457EE">
        <w:rPr>
          <w:rFonts w:ascii="GHEA Grapalat" w:hAnsi="GHEA Grapalat"/>
          <w:sz w:val="20"/>
          <w:szCs w:val="20"/>
        </w:rPr>
        <w:t>тся</w:t>
      </w:r>
      <w:r w:rsidR="00180134" w:rsidRPr="00C457EE">
        <w:rPr>
          <w:rFonts w:ascii="GHEA Grapalat" w:hAnsi="GHEA Grapalat"/>
          <w:sz w:val="20"/>
          <w:szCs w:val="20"/>
        </w:rPr>
        <w:t xml:space="preserve"> в виде заключенного в одностороннем порядке </w:t>
      </w:r>
      <w:r w:rsidR="00A9694C" w:rsidRPr="00C457EE">
        <w:rPr>
          <w:rFonts w:ascii="GHEA Grapalat" w:hAnsi="GHEA Grapalat"/>
          <w:sz w:val="20"/>
          <w:szCs w:val="20"/>
        </w:rPr>
        <w:t>за</w:t>
      </w:r>
      <w:r w:rsidR="00180134" w:rsidRPr="00C457EE">
        <w:rPr>
          <w:rFonts w:ascii="GHEA Grapalat" w:hAnsi="GHEA Grapalat"/>
          <w:sz w:val="20"/>
          <w:szCs w:val="20"/>
        </w:rPr>
        <w:t>явления - в виде неустойки или наличных денег</w:t>
      </w:r>
      <w:r w:rsidR="006D7219" w:rsidRPr="00C457EE">
        <w:rPr>
          <w:rFonts w:ascii="GHEA Grapalat" w:hAnsi="GHEA Grapalat"/>
          <w:sz w:val="20"/>
          <w:szCs w:val="20"/>
        </w:rPr>
        <w:t>. Если на момент возникновения правомочия по заключению договора</w:t>
      </w:r>
      <w:r w:rsidR="00E01672" w:rsidRPr="00C457EE">
        <w:rPr>
          <w:rFonts w:ascii="GHEA Grapalat" w:hAnsi="GHEA Grapalat"/>
          <w:sz w:val="20"/>
          <w:szCs w:val="20"/>
          <w:lang w:val="hy-AM"/>
        </w:rPr>
        <w:t xml:space="preserve"> </w:t>
      </w:r>
      <w:r w:rsidR="00D32092" w:rsidRPr="00C457EE">
        <w:rPr>
          <w:rFonts w:ascii="GHEA Grapalat" w:hAnsi="GHEA Grapalat" w:cs="Sylfaen"/>
          <w:sz w:val="20"/>
          <w:szCs w:val="20"/>
        </w:rPr>
        <w:t xml:space="preserve">предусмотренные финансовые средства превышают </w:t>
      </w:r>
      <w:r w:rsidR="00E01672" w:rsidRPr="00C457EE">
        <w:rPr>
          <w:rFonts w:ascii="GHEA Grapalat" w:hAnsi="GHEA Grapalat" w:cs="Sylfaen"/>
          <w:sz w:val="20"/>
          <w:szCs w:val="20"/>
          <w:lang w:val="hy-AM"/>
        </w:rPr>
        <w:t>25</w:t>
      </w:r>
      <w:r w:rsidR="00D32092" w:rsidRPr="00C457EE">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457EE">
        <w:rPr>
          <w:rFonts w:ascii="GHEA Grapalat" w:hAnsi="GHEA Grapalat" w:cs="Sylfaen"/>
          <w:sz w:val="20"/>
          <w:szCs w:val="20"/>
        </w:rPr>
        <w:t>я квалификации и</w:t>
      </w:r>
      <w:r w:rsidR="00D32092" w:rsidRPr="00C457EE">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457EE">
        <w:rPr>
          <w:rFonts w:ascii="GHEA Grapalat" w:hAnsi="GHEA Grapalat" w:cs="Sylfaen"/>
          <w:sz w:val="20"/>
          <w:szCs w:val="20"/>
        </w:rPr>
        <w:t xml:space="preserve">банковской </w:t>
      </w:r>
      <w:r w:rsidR="00D32092" w:rsidRPr="00C457EE">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49C0CBB" w14:textId="77777777" w:rsidR="008F0732" w:rsidRPr="00C457EE" w:rsidRDefault="00030D40" w:rsidP="00C457EE">
      <w:pPr>
        <w:widowControl w:val="0"/>
        <w:tabs>
          <w:tab w:val="left" w:pos="1276"/>
        </w:tabs>
        <w:ind w:firstLine="567"/>
        <w:jc w:val="both"/>
        <w:rPr>
          <w:rFonts w:ascii="GHEA Grapalat" w:hAnsi="GHEA Grapalat"/>
          <w:i/>
          <w:sz w:val="20"/>
          <w:szCs w:val="20"/>
        </w:rPr>
      </w:pPr>
      <w:r w:rsidRPr="00C457EE">
        <w:rPr>
          <w:rFonts w:ascii="GHEA Grapalat" w:hAnsi="GHEA Grapalat"/>
          <w:sz w:val="20"/>
          <w:szCs w:val="20"/>
        </w:rPr>
        <w:t>10.</w:t>
      </w:r>
      <w:r w:rsidR="00DF09E7" w:rsidRPr="00C457EE">
        <w:rPr>
          <w:rFonts w:ascii="GHEA Grapalat" w:hAnsi="GHEA Grapalat"/>
          <w:sz w:val="20"/>
          <w:szCs w:val="20"/>
        </w:rPr>
        <w:t>5</w:t>
      </w:r>
      <w:r w:rsidR="003E194D" w:rsidRPr="00C457EE">
        <w:rPr>
          <w:rFonts w:ascii="GHEA Grapalat" w:hAnsi="GHEA Grapalat"/>
          <w:sz w:val="20"/>
          <w:szCs w:val="20"/>
        </w:rPr>
        <w:t>.</w:t>
      </w:r>
      <w:r w:rsidR="003E194D" w:rsidRPr="00C457EE">
        <w:rPr>
          <w:rFonts w:ascii="GHEA Grapalat" w:hAnsi="GHEA Grapalat"/>
          <w:sz w:val="20"/>
          <w:szCs w:val="20"/>
        </w:rPr>
        <w:tab/>
      </w:r>
      <w:r w:rsidRPr="00C457EE">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C457EE">
        <w:rPr>
          <w:rFonts w:ascii="GHEA Grapalat" w:hAnsi="GHEA Grapalat"/>
          <w:sz w:val="20"/>
          <w:szCs w:val="20"/>
        </w:rPr>
        <w:t xml:space="preserve"> (Приложение 5.2)</w:t>
      </w:r>
      <w:r w:rsidRPr="00C457EE">
        <w:rPr>
          <w:rFonts w:ascii="GHEA Grapalat" w:hAnsi="GHEA Grapalat"/>
          <w:sz w:val="20"/>
          <w:szCs w:val="20"/>
        </w:rPr>
        <w:t>.</w:t>
      </w:r>
      <w:r w:rsidRPr="00C457EE">
        <w:rPr>
          <w:rFonts w:ascii="GHEA Grapalat" w:hAnsi="GHEA Grapalat"/>
          <w:i/>
          <w:sz w:val="20"/>
          <w:szCs w:val="20"/>
        </w:rPr>
        <w:t xml:space="preserve"> </w:t>
      </w:r>
    </w:p>
    <w:p w14:paraId="049C0CBC" w14:textId="77777777" w:rsidR="005162B1"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w:t>
      </w:r>
      <w:r w:rsidR="00401B30" w:rsidRPr="00C457EE">
        <w:rPr>
          <w:rFonts w:ascii="GHEA Grapalat" w:hAnsi="GHEA Grapalat"/>
          <w:sz w:val="20"/>
          <w:szCs w:val="20"/>
        </w:rPr>
        <w:t>6</w:t>
      </w:r>
      <w:r w:rsidR="003E194D" w:rsidRPr="00C457EE">
        <w:rPr>
          <w:rFonts w:ascii="GHEA Grapalat" w:hAnsi="GHEA Grapalat"/>
          <w:sz w:val="20"/>
          <w:szCs w:val="20"/>
        </w:rPr>
        <w:t>.</w:t>
      </w:r>
      <w:r w:rsidR="008F0732" w:rsidRPr="00C457EE">
        <w:rPr>
          <w:rFonts w:ascii="GHEA Grapalat" w:hAnsi="GHEA Grapalat"/>
          <w:sz w:val="20"/>
          <w:szCs w:val="20"/>
        </w:rPr>
        <w:t xml:space="preserve"> </w:t>
      </w:r>
      <w:r w:rsidRPr="00C457EE">
        <w:rPr>
          <w:rFonts w:ascii="GHEA Grapalat" w:hAnsi="GHEA Grapalat"/>
          <w:sz w:val="20"/>
          <w:szCs w:val="20"/>
        </w:rPr>
        <w:t>Если в рамках процедуры закупки, организованной по лотам</w:t>
      </w:r>
      <w:r w:rsidR="00DC14CE" w:rsidRPr="00C457EE">
        <w:rPr>
          <w:rFonts w:ascii="GHEA Grapalat" w:hAnsi="GHEA Grapalat"/>
          <w:sz w:val="20"/>
          <w:szCs w:val="20"/>
        </w:rPr>
        <w:t xml:space="preserve"> </w:t>
      </w:r>
      <w:r w:rsidR="00125AA6" w:rsidRPr="00C457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457EE">
        <w:rPr>
          <w:rFonts w:ascii="GHEA Grapalat" w:hAnsi="GHEA Grapalat"/>
          <w:sz w:val="20"/>
          <w:szCs w:val="20"/>
        </w:rPr>
        <w:t>я квалификации и</w:t>
      </w:r>
      <w:r w:rsidR="00125AA6" w:rsidRPr="00C457EE">
        <w:rPr>
          <w:rFonts w:ascii="GHEA Grapalat" w:hAnsi="GHEA Grapalat"/>
          <w:sz w:val="20"/>
          <w:szCs w:val="20"/>
        </w:rPr>
        <w:t xml:space="preserve"> договора выплачива</w:t>
      </w:r>
      <w:r w:rsidR="00DC14CE" w:rsidRPr="00C457EE">
        <w:rPr>
          <w:rFonts w:ascii="GHEA Grapalat" w:hAnsi="GHEA Grapalat"/>
          <w:sz w:val="20"/>
          <w:szCs w:val="20"/>
        </w:rPr>
        <w:t>ю</w:t>
      </w:r>
      <w:r w:rsidR="00125AA6" w:rsidRPr="00C457EE">
        <w:rPr>
          <w:rFonts w:ascii="GHEA Grapalat" w:hAnsi="GHEA Grapalat"/>
          <w:sz w:val="20"/>
          <w:szCs w:val="20"/>
        </w:rPr>
        <w:t>тся в размере суммы, исчисленной только за этот лот</w:t>
      </w:r>
      <w:r w:rsidR="00DC14CE" w:rsidRPr="00C457EE">
        <w:rPr>
          <w:rFonts w:ascii="GHEA Grapalat" w:hAnsi="GHEA Grapalat"/>
          <w:sz w:val="20"/>
          <w:szCs w:val="20"/>
        </w:rPr>
        <w:t>.</w:t>
      </w:r>
    </w:p>
    <w:p w14:paraId="049C0CBD" w14:textId="77777777" w:rsidR="001075CA" w:rsidRPr="00C457EE" w:rsidRDefault="001075CA" w:rsidP="00C457EE">
      <w:pPr>
        <w:widowControl w:val="0"/>
        <w:tabs>
          <w:tab w:val="left" w:pos="1134"/>
        </w:tabs>
        <w:ind w:firstLine="567"/>
        <w:jc w:val="both"/>
        <w:rPr>
          <w:rFonts w:ascii="GHEA Grapalat" w:hAnsi="GHEA Grapalat"/>
          <w:sz w:val="20"/>
          <w:szCs w:val="20"/>
        </w:rPr>
      </w:pPr>
      <w:r w:rsidRPr="00C457EE">
        <w:rPr>
          <w:rFonts w:ascii="GHEA Grapalat" w:hAnsi="GHEA Grapalat"/>
          <w:b/>
          <w:sz w:val="20"/>
          <w:szCs w:val="20"/>
        </w:rPr>
        <w:t xml:space="preserve">  </w:t>
      </w:r>
      <w:r w:rsidRPr="00C457EE">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457EE">
        <w:rPr>
          <w:rFonts w:ascii="GHEA Grapalat" w:hAnsi="GHEA Grapalat"/>
          <w:sz w:val="20"/>
          <w:szCs w:val="20"/>
          <w:lang w:val="hy-AM"/>
        </w:rPr>
        <w:t>-</w:t>
      </w:r>
      <w:r w:rsidRPr="00C457EE">
        <w:rPr>
          <w:rFonts w:ascii="GHEA Grapalat" w:hAnsi="GHEA Grapalat"/>
          <w:sz w:val="20"/>
          <w:szCs w:val="20"/>
        </w:rPr>
        <w:t xml:space="preserve"> уполномоченному органу</w:t>
      </w:r>
      <w:r w:rsidRPr="00C457EE">
        <w:rPr>
          <w:rFonts w:ascii="GHEA Grapalat" w:hAnsi="GHEA Grapalat"/>
          <w:sz w:val="20"/>
          <w:szCs w:val="20"/>
          <w:lang w:val="hy-AM"/>
        </w:rPr>
        <w:t>,</w:t>
      </w:r>
      <w:r w:rsidRPr="00C457EE">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49C0CBF" w14:textId="70868F33" w:rsidR="00096865" w:rsidRPr="00C457EE" w:rsidRDefault="003E194D" w:rsidP="009A4731">
      <w:pPr>
        <w:widowControl w:val="0"/>
        <w:tabs>
          <w:tab w:val="left" w:pos="1134"/>
        </w:tabs>
        <w:ind w:firstLine="567"/>
        <w:jc w:val="both"/>
        <w:rPr>
          <w:rFonts w:ascii="GHEA Grapalat" w:hAnsi="GHEA Grapalat"/>
          <w:b/>
          <w:sz w:val="20"/>
          <w:szCs w:val="20"/>
        </w:rPr>
      </w:pPr>
      <w:r w:rsidRPr="00C457EE">
        <w:rPr>
          <w:rFonts w:ascii="GHEA Grapalat" w:hAnsi="GHEA Grapalat"/>
          <w:sz w:val="20"/>
          <w:szCs w:val="20"/>
        </w:rPr>
        <w:tab/>
      </w:r>
      <w:r w:rsidR="005066AC" w:rsidRPr="00C457EE">
        <w:rPr>
          <w:rFonts w:ascii="GHEA Grapalat" w:hAnsi="GHEA Grapalat"/>
          <w:b/>
          <w:sz w:val="20"/>
          <w:szCs w:val="20"/>
        </w:rPr>
        <w:t xml:space="preserve">                           </w:t>
      </w:r>
      <w:r w:rsidR="008D5016" w:rsidRPr="00C457EE">
        <w:rPr>
          <w:rFonts w:ascii="GHEA Grapalat" w:hAnsi="GHEA Grapalat"/>
          <w:b/>
          <w:sz w:val="20"/>
          <w:szCs w:val="20"/>
        </w:rPr>
        <w:t>11. ОБЪЯВЛЕНИЕ ПРОЦЕДУРЫ НЕСОСТОЯВШЕЙСЯ</w:t>
      </w:r>
    </w:p>
    <w:p w14:paraId="049C0CC1" w14:textId="77777777" w:rsidR="00096865" w:rsidRPr="00C457EE" w:rsidRDefault="00096865"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11.1</w:t>
      </w:r>
      <w:r w:rsidR="00801AC7" w:rsidRPr="00C457EE">
        <w:rPr>
          <w:rFonts w:ascii="GHEA Grapalat" w:hAnsi="GHEA Grapalat"/>
          <w:sz w:val="20"/>
          <w:szCs w:val="20"/>
        </w:rPr>
        <w:t>.</w:t>
      </w:r>
      <w:r w:rsidR="00801AC7" w:rsidRPr="00C457EE">
        <w:rPr>
          <w:rFonts w:ascii="GHEA Grapalat" w:hAnsi="GHEA Grapalat"/>
          <w:sz w:val="20"/>
          <w:szCs w:val="20"/>
        </w:rPr>
        <w:tab/>
      </w:r>
      <w:r w:rsidRPr="00C457EE">
        <w:rPr>
          <w:rFonts w:ascii="GHEA Grapalat" w:hAnsi="GHEA Grapalat"/>
          <w:sz w:val="20"/>
          <w:szCs w:val="20"/>
        </w:rPr>
        <w:t>Согласно статье 37 Закона, Комиссия объявляет настоящую процедуру несостоявшейся, если:</w:t>
      </w:r>
    </w:p>
    <w:p w14:paraId="049C0CC2"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w:t>
      </w:r>
      <w:r w:rsidR="00801AC7" w:rsidRPr="00C457EE">
        <w:rPr>
          <w:rFonts w:ascii="GHEA Grapalat" w:hAnsi="GHEA Grapalat"/>
          <w:sz w:val="20"/>
          <w:szCs w:val="20"/>
        </w:rPr>
        <w:tab/>
      </w:r>
      <w:r w:rsidRPr="00C457EE">
        <w:rPr>
          <w:rFonts w:ascii="GHEA Grapalat" w:hAnsi="GHEA Grapalat"/>
          <w:sz w:val="20"/>
          <w:szCs w:val="20"/>
        </w:rPr>
        <w:t>ни одна из заявок не соответствует условиям приглашения;</w:t>
      </w:r>
    </w:p>
    <w:p w14:paraId="049C0CC3"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2)</w:t>
      </w:r>
      <w:r w:rsidR="00801AC7" w:rsidRPr="00C457EE">
        <w:rPr>
          <w:rFonts w:ascii="GHEA Grapalat" w:hAnsi="GHEA Grapalat"/>
          <w:sz w:val="20"/>
          <w:szCs w:val="20"/>
        </w:rPr>
        <w:tab/>
      </w:r>
      <w:r w:rsidRPr="00C457EE">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457EE">
        <w:rPr>
          <w:sz w:val="20"/>
          <w:szCs w:val="20"/>
          <w:lang w:val="en-US"/>
        </w:rPr>
        <w:t> </w:t>
      </w:r>
      <w:r w:rsidRPr="00C457EE">
        <w:rPr>
          <w:rFonts w:ascii="GHEA Grapalat" w:hAnsi="GHEA Grapalat"/>
          <w:sz w:val="20"/>
          <w:szCs w:val="20"/>
        </w:rPr>
        <w:t>— Совета попечителей</w:t>
      </w:r>
      <w:r w:rsidR="0027573B" w:rsidRPr="00C457EE">
        <w:rPr>
          <w:rStyle w:val="af6"/>
          <w:rFonts w:ascii="GHEA Grapalat" w:hAnsi="GHEA Grapalat"/>
          <w:sz w:val="20"/>
          <w:szCs w:val="20"/>
        </w:rPr>
        <w:footnoteReference w:customMarkFollows="1" w:id="3"/>
        <w:t>14</w:t>
      </w:r>
      <w:r w:rsidRPr="00C457EE">
        <w:rPr>
          <w:rFonts w:ascii="GHEA Grapalat" w:hAnsi="GHEA Grapalat"/>
          <w:sz w:val="20"/>
          <w:szCs w:val="20"/>
        </w:rPr>
        <w:t>.</w:t>
      </w:r>
    </w:p>
    <w:p w14:paraId="049C0CC4"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00801AC7" w:rsidRPr="00C457EE">
        <w:rPr>
          <w:rFonts w:ascii="GHEA Grapalat" w:hAnsi="GHEA Grapalat"/>
          <w:sz w:val="20"/>
          <w:szCs w:val="20"/>
        </w:rPr>
        <w:tab/>
      </w:r>
      <w:r w:rsidRPr="00C457EE">
        <w:rPr>
          <w:rFonts w:ascii="GHEA Grapalat" w:hAnsi="GHEA Grapalat"/>
          <w:sz w:val="20"/>
          <w:szCs w:val="20"/>
        </w:rPr>
        <w:t>не подано ни одной заявки;</w:t>
      </w:r>
    </w:p>
    <w:p w14:paraId="049C0CC5"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801AC7" w:rsidRPr="00C457EE">
        <w:rPr>
          <w:rFonts w:ascii="GHEA Grapalat" w:hAnsi="GHEA Grapalat"/>
          <w:sz w:val="20"/>
          <w:szCs w:val="20"/>
        </w:rPr>
        <w:tab/>
      </w:r>
      <w:r w:rsidRPr="00C457EE">
        <w:rPr>
          <w:rFonts w:ascii="GHEA Grapalat" w:hAnsi="GHEA Grapalat"/>
          <w:sz w:val="20"/>
          <w:szCs w:val="20"/>
        </w:rPr>
        <w:t>договор не заключается.</w:t>
      </w:r>
    </w:p>
    <w:p w14:paraId="049C0CC6" w14:textId="77777777" w:rsidR="00CA1C11" w:rsidRPr="00C457EE" w:rsidRDefault="00731D26"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11.2</w:t>
      </w:r>
      <w:r w:rsidR="007642C2" w:rsidRPr="00C457EE">
        <w:rPr>
          <w:rFonts w:ascii="GHEA Grapalat" w:hAnsi="GHEA Grapalat"/>
          <w:sz w:val="20"/>
          <w:szCs w:val="20"/>
        </w:rPr>
        <w:t>.</w:t>
      </w:r>
      <w:r w:rsidR="007642C2" w:rsidRPr="00C457EE">
        <w:rPr>
          <w:rFonts w:ascii="GHEA Grapalat" w:hAnsi="GHEA Grapalat"/>
          <w:sz w:val="20"/>
          <w:szCs w:val="20"/>
        </w:rPr>
        <w:tab/>
      </w:r>
      <w:r w:rsidRPr="00C457E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9C0CC8" w14:textId="77777777" w:rsidR="00096865" w:rsidRPr="00C457EE" w:rsidRDefault="008D5016" w:rsidP="00C457EE">
      <w:pPr>
        <w:jc w:val="center"/>
        <w:rPr>
          <w:rFonts w:ascii="GHEA Grapalat" w:hAnsi="GHEA Grapalat"/>
          <w:b/>
          <w:sz w:val="20"/>
          <w:szCs w:val="20"/>
        </w:rPr>
      </w:pPr>
      <w:r w:rsidRPr="00C457EE">
        <w:rPr>
          <w:rFonts w:ascii="GHEA Grapalat" w:hAnsi="GHEA Grapalat"/>
          <w:b/>
          <w:sz w:val="20"/>
          <w:szCs w:val="20"/>
        </w:rPr>
        <w:t xml:space="preserve">12. ПРАВО УЧАСТНИКА И </w:t>
      </w:r>
      <w:r w:rsidR="008E3307" w:rsidRPr="00C457EE">
        <w:rPr>
          <w:rFonts w:ascii="GHEA Grapalat" w:hAnsi="GHEA Grapalat"/>
          <w:b/>
          <w:sz w:val="20"/>
          <w:szCs w:val="20"/>
        </w:rPr>
        <w:t xml:space="preserve">ПОРЯДОК ОБЖАЛОВАНИЯ ИМ </w:t>
      </w:r>
      <w:r w:rsidR="00025A85" w:rsidRPr="00C457EE">
        <w:rPr>
          <w:rFonts w:ascii="GHEA Grapalat" w:hAnsi="GHEA Grapalat"/>
          <w:b/>
          <w:sz w:val="20"/>
          <w:szCs w:val="20"/>
        </w:rPr>
        <w:br/>
      </w:r>
      <w:r w:rsidRPr="00C457EE">
        <w:rPr>
          <w:rFonts w:ascii="GHEA Grapalat" w:hAnsi="GHEA Grapalat"/>
          <w:b/>
          <w:sz w:val="20"/>
          <w:szCs w:val="20"/>
        </w:rPr>
        <w:t>ДЕЙСТВИЙ И (ИЛИ) ПРИНЯТЫХ РЕШЕНИЙ, СВЯЗАННЫХ</w:t>
      </w:r>
      <w:r w:rsidR="00025A85" w:rsidRPr="00C457EE">
        <w:rPr>
          <w:rFonts w:ascii="Courier New" w:hAnsi="Courier New" w:cs="Courier New"/>
          <w:b/>
          <w:sz w:val="20"/>
          <w:szCs w:val="20"/>
          <w:lang w:val="en-US"/>
        </w:rPr>
        <w:t> </w:t>
      </w:r>
      <w:r w:rsidRPr="00C457EE">
        <w:rPr>
          <w:rFonts w:ascii="GHEA Grapalat" w:hAnsi="GHEA Grapalat"/>
          <w:b/>
          <w:sz w:val="20"/>
          <w:szCs w:val="20"/>
        </w:rPr>
        <w:t>С</w:t>
      </w:r>
      <w:r w:rsidR="00025A85" w:rsidRPr="00C457EE">
        <w:rPr>
          <w:rFonts w:ascii="Courier New" w:hAnsi="Courier New" w:cs="Courier New"/>
          <w:b/>
          <w:sz w:val="20"/>
          <w:szCs w:val="20"/>
          <w:lang w:val="en-US"/>
        </w:rPr>
        <w:t> </w:t>
      </w:r>
      <w:r w:rsidRPr="00C457EE">
        <w:rPr>
          <w:rFonts w:ascii="GHEA Grapalat" w:hAnsi="GHEA Grapalat"/>
          <w:b/>
          <w:sz w:val="20"/>
          <w:szCs w:val="20"/>
        </w:rPr>
        <w:t>ПРОЦЕССОМ ЗАКУПКИ</w:t>
      </w:r>
    </w:p>
    <w:p w14:paraId="049C0CCA"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49C0CCB"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49C0CCC"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49C0CCD"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49C0CCE" w14:textId="77777777" w:rsidR="001770E8" w:rsidRPr="00C457EE" w:rsidRDefault="001770E8" w:rsidP="00C457EE">
      <w:pPr>
        <w:widowControl w:val="0"/>
        <w:ind w:firstLine="567"/>
        <w:jc w:val="both"/>
        <w:rPr>
          <w:rFonts w:ascii="GHEA Grapalat" w:hAnsi="GHEA Grapalat"/>
          <w:sz w:val="20"/>
          <w:szCs w:val="20"/>
        </w:rPr>
      </w:pPr>
      <w:r w:rsidRPr="00C457E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49C0CCF" w14:textId="77777777" w:rsidR="001770E8" w:rsidRPr="00C457EE" w:rsidRDefault="001770E8" w:rsidP="00C457EE">
      <w:pPr>
        <w:jc w:val="both"/>
        <w:rPr>
          <w:rFonts w:ascii="GHEA Grapalat" w:hAnsi="GHEA Grapalat"/>
          <w:sz w:val="20"/>
          <w:szCs w:val="20"/>
        </w:rPr>
      </w:pPr>
      <w:r w:rsidRPr="00C457EE">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w:t>
      </w:r>
      <w:r w:rsidRPr="00C457EE">
        <w:rPr>
          <w:rFonts w:ascii="GHEA Grapalat" w:hAnsi="GHEA Grapalat"/>
          <w:sz w:val="20"/>
          <w:szCs w:val="20"/>
        </w:rPr>
        <w:lastRenderedPageBreak/>
        <w:t>По мотивированному решению суда срок, предусмотренный настоящей частью, может быть продлен один раз на срок до десяти календарных дней.</w:t>
      </w:r>
    </w:p>
    <w:p w14:paraId="049C0CD0" w14:textId="77777777" w:rsidR="001770E8" w:rsidRPr="00C457EE" w:rsidRDefault="001770E8" w:rsidP="00C457EE">
      <w:pPr>
        <w:jc w:val="both"/>
        <w:rPr>
          <w:rFonts w:ascii="GHEA Grapalat" w:hAnsi="GHEA Grapalat"/>
          <w:sz w:val="20"/>
          <w:szCs w:val="20"/>
        </w:rPr>
      </w:pPr>
      <w:r w:rsidRPr="00C457E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049C0CD1"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49C0CD2"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049C0CD3"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9C0CD4"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457EE">
        <w:rPr>
          <w:rFonts w:ascii="GHEA Grapalat" w:hAnsi="GHEA Grapalat"/>
          <w:sz w:val="20"/>
          <w:szCs w:val="20"/>
          <w:lang w:val="hy-AM"/>
        </w:rPr>
        <w:t>.</w:t>
      </w:r>
    </w:p>
    <w:p w14:paraId="049C0CD5"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457EE">
        <w:rPr>
          <w:rFonts w:ascii="GHEA Grapalat" w:hAnsi="GHEA Grapalat"/>
          <w:sz w:val="20"/>
          <w:szCs w:val="20"/>
          <w:lang w:val="hy-AM"/>
        </w:rPr>
        <w:t>.</w:t>
      </w:r>
      <w:r w:rsidRPr="00C457E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457EE">
        <w:rPr>
          <w:rFonts w:ascii="GHEA Grapalat" w:hAnsi="GHEA Grapalat"/>
          <w:sz w:val="20"/>
          <w:szCs w:val="20"/>
          <w:lang w:val="hy-AM"/>
        </w:rPr>
        <w:t>.</w:t>
      </w:r>
    </w:p>
    <w:p w14:paraId="049C0CD6"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 xml:space="preserve">12.11. </w:t>
      </w:r>
      <w:r w:rsidRPr="00C457E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9C0CD7"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49C0CD8"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49C0CD9"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49C0CDA"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49C0CDB"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049C0CDC"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9C0CDD"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49C0CDE"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49C0CDF"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49C0CE0"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49C0CE1"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49C0CE2"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49C0CE3" w14:textId="77777777" w:rsidR="00C87BF8" w:rsidRPr="00C457EE" w:rsidRDefault="00C87BF8" w:rsidP="00C457EE">
      <w:pPr>
        <w:widowControl w:val="0"/>
        <w:ind w:firstLine="567"/>
        <w:jc w:val="both"/>
        <w:rPr>
          <w:rFonts w:ascii="GHEA Grapalat" w:hAnsi="GHEA Grapalat" w:cs="Sylfaen"/>
          <w:b/>
          <w:sz w:val="20"/>
          <w:szCs w:val="20"/>
        </w:rPr>
      </w:pPr>
      <w:r w:rsidRPr="00C457EE">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049C0CE5" w14:textId="2F3745E0" w:rsidR="004373E3" w:rsidRPr="00C457EE" w:rsidRDefault="004373E3" w:rsidP="00C457EE">
      <w:pPr>
        <w:rPr>
          <w:rFonts w:ascii="GHEA Grapalat" w:hAnsi="GHEA Grapalat"/>
          <w:b/>
          <w:sz w:val="20"/>
          <w:szCs w:val="20"/>
        </w:rPr>
      </w:pPr>
    </w:p>
    <w:p w14:paraId="049C0CE6"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t>ЧАСТЬ II</w:t>
      </w:r>
    </w:p>
    <w:p w14:paraId="049C0CE7" w14:textId="77777777" w:rsidR="008842CE" w:rsidRPr="00C457EE" w:rsidRDefault="008842CE" w:rsidP="00C457EE">
      <w:pPr>
        <w:widowControl w:val="0"/>
        <w:jc w:val="center"/>
        <w:rPr>
          <w:rFonts w:ascii="GHEA Grapalat" w:hAnsi="GHEA Grapalat"/>
          <w:b/>
          <w:sz w:val="20"/>
          <w:szCs w:val="20"/>
        </w:rPr>
      </w:pPr>
    </w:p>
    <w:p w14:paraId="049C0CE8" w14:textId="77777777" w:rsidR="00096865" w:rsidRPr="00C457EE" w:rsidRDefault="00096865" w:rsidP="00C457EE">
      <w:pPr>
        <w:pStyle w:val="aa"/>
        <w:widowControl w:val="0"/>
        <w:spacing w:after="0"/>
        <w:jc w:val="center"/>
        <w:rPr>
          <w:rFonts w:ascii="GHEA Grapalat" w:hAnsi="GHEA Grapalat"/>
          <w:b/>
          <w:sz w:val="20"/>
          <w:szCs w:val="20"/>
        </w:rPr>
      </w:pPr>
      <w:r w:rsidRPr="00C457EE">
        <w:rPr>
          <w:rFonts w:ascii="GHEA Grapalat" w:hAnsi="GHEA Grapalat"/>
          <w:b/>
          <w:sz w:val="20"/>
          <w:szCs w:val="20"/>
        </w:rPr>
        <w:t>ИНСТРУКЦИЯ</w:t>
      </w:r>
      <w:r w:rsidR="00191D27" w:rsidRPr="00C457EE">
        <w:rPr>
          <w:rFonts w:ascii="GHEA Grapalat" w:hAnsi="GHEA Grapalat"/>
          <w:b/>
          <w:sz w:val="20"/>
          <w:szCs w:val="20"/>
        </w:rPr>
        <w:t xml:space="preserve"> </w:t>
      </w:r>
      <w:r w:rsidRPr="00C457EE">
        <w:rPr>
          <w:rFonts w:ascii="GHEA Grapalat" w:hAnsi="GHEA Grapalat"/>
          <w:b/>
          <w:sz w:val="20"/>
          <w:szCs w:val="20"/>
        </w:rPr>
        <w:t xml:space="preserve">ПО СОСТАВЛЕНИЮ </w:t>
      </w:r>
      <w:r w:rsidR="00191D27" w:rsidRPr="00C457EE">
        <w:rPr>
          <w:rFonts w:ascii="GHEA Grapalat" w:hAnsi="GHEA Grapalat"/>
          <w:b/>
          <w:sz w:val="20"/>
          <w:szCs w:val="20"/>
        </w:rPr>
        <w:br/>
      </w:r>
      <w:r w:rsidRPr="00C457EE">
        <w:rPr>
          <w:rFonts w:ascii="GHEA Grapalat" w:hAnsi="GHEA Grapalat"/>
          <w:b/>
          <w:sz w:val="20"/>
          <w:szCs w:val="20"/>
        </w:rPr>
        <w:t xml:space="preserve">ЗАЯВКИ НА </w:t>
      </w:r>
      <w:r w:rsidR="00F75A08">
        <w:rPr>
          <w:rFonts w:ascii="GHEA Grapalat" w:hAnsi="GHEA Grapalat"/>
          <w:b/>
          <w:sz w:val="20"/>
          <w:szCs w:val="20"/>
        </w:rPr>
        <w:t>ЗАПРОС КОТИРОВКИ</w:t>
      </w:r>
    </w:p>
    <w:p w14:paraId="049C0CEA" w14:textId="77777777" w:rsidR="00096865" w:rsidRPr="00C457EE" w:rsidRDefault="008D5016" w:rsidP="00C457EE">
      <w:pPr>
        <w:widowControl w:val="0"/>
        <w:jc w:val="center"/>
        <w:rPr>
          <w:rFonts w:ascii="GHEA Grapalat" w:hAnsi="GHEA Grapalat"/>
          <w:b/>
          <w:sz w:val="20"/>
          <w:szCs w:val="20"/>
        </w:rPr>
      </w:pPr>
      <w:r w:rsidRPr="00C457EE">
        <w:rPr>
          <w:rFonts w:ascii="GHEA Grapalat" w:hAnsi="GHEA Grapalat"/>
          <w:b/>
          <w:sz w:val="20"/>
          <w:szCs w:val="20"/>
        </w:rPr>
        <w:t>1. ОБЩИЕ ПОЛОЖЕНИЯ</w:t>
      </w:r>
    </w:p>
    <w:p w14:paraId="049C0CEB"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1.1</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Целью настоящей Инструкции является содействие участникам при подготовке заявки.</w:t>
      </w:r>
    </w:p>
    <w:p w14:paraId="049C0CEC"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1.2</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49C0CED"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1.3</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Кроме армянского языка, заявки могут быть поданы также н</w:t>
      </w:r>
      <w:r w:rsidR="00191D27" w:rsidRPr="00C457EE">
        <w:rPr>
          <w:rFonts w:ascii="GHEA Grapalat" w:hAnsi="GHEA Grapalat"/>
          <w:sz w:val="20"/>
          <w:szCs w:val="20"/>
        </w:rPr>
        <w:t>а английском или русском языке.</w:t>
      </w:r>
    </w:p>
    <w:p w14:paraId="049C0CF0" w14:textId="77777777" w:rsidR="00096865" w:rsidRPr="00C457EE" w:rsidRDefault="008D5016" w:rsidP="00C457EE">
      <w:pPr>
        <w:widowControl w:val="0"/>
        <w:jc w:val="center"/>
        <w:rPr>
          <w:rFonts w:ascii="GHEA Grapalat" w:hAnsi="GHEA Grapalat"/>
          <w:b/>
          <w:sz w:val="20"/>
          <w:szCs w:val="20"/>
        </w:rPr>
      </w:pPr>
      <w:r w:rsidRPr="00C457EE">
        <w:rPr>
          <w:rFonts w:ascii="GHEA Grapalat" w:hAnsi="GHEA Grapalat"/>
          <w:b/>
          <w:sz w:val="20"/>
          <w:szCs w:val="20"/>
        </w:rPr>
        <w:t>2. ЗАЯВКА НА ПРОЦЕДУРУ</w:t>
      </w:r>
    </w:p>
    <w:p w14:paraId="049C0CF1" w14:textId="77777777" w:rsidR="008F15B9" w:rsidRPr="00C457EE" w:rsidRDefault="00EA1314" w:rsidP="00C457EE">
      <w:pPr>
        <w:widowControl w:val="0"/>
        <w:ind w:firstLine="567"/>
        <w:jc w:val="both"/>
        <w:rPr>
          <w:rFonts w:ascii="GHEA Grapalat" w:hAnsi="GHEA Grapalat"/>
          <w:sz w:val="20"/>
          <w:szCs w:val="20"/>
        </w:rPr>
      </w:pPr>
      <w:r w:rsidRPr="00C457EE">
        <w:rPr>
          <w:rFonts w:ascii="GHEA Grapalat" w:hAnsi="GHEA Grapalat"/>
          <w:sz w:val="20"/>
          <w:szCs w:val="20"/>
        </w:rPr>
        <w:t xml:space="preserve">2. </w:t>
      </w:r>
      <w:r w:rsidR="008F15B9" w:rsidRPr="00C457EE">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457EE">
        <w:rPr>
          <w:rFonts w:ascii="GHEA Grapalat" w:hAnsi="GHEA Grapalat"/>
          <w:sz w:val="20"/>
          <w:szCs w:val="20"/>
        </w:rPr>
        <w:t>:</w:t>
      </w:r>
    </w:p>
    <w:p w14:paraId="049C0CF2" w14:textId="77777777" w:rsidR="00096865" w:rsidRPr="00C457EE" w:rsidRDefault="002D5CF0"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2.1</w:t>
      </w:r>
      <w:r w:rsidR="005114D0" w:rsidRPr="00C457EE">
        <w:rPr>
          <w:rFonts w:ascii="GHEA Grapalat" w:hAnsi="GHEA Grapalat"/>
          <w:sz w:val="20"/>
          <w:szCs w:val="20"/>
        </w:rPr>
        <w:t>.</w:t>
      </w:r>
      <w:r w:rsidR="009873F3" w:rsidRPr="00C457EE">
        <w:rPr>
          <w:rFonts w:ascii="GHEA Grapalat" w:hAnsi="GHEA Grapalat"/>
          <w:sz w:val="20"/>
          <w:szCs w:val="20"/>
        </w:rPr>
        <w:tab/>
      </w:r>
      <w:r w:rsidRPr="00C457EE">
        <w:rPr>
          <w:rFonts w:ascii="GHEA Grapalat" w:hAnsi="GHEA Grapalat"/>
          <w:sz w:val="20"/>
          <w:szCs w:val="20"/>
        </w:rPr>
        <w:t>заявление</w:t>
      </w:r>
      <w:r w:rsidR="00EB3C28" w:rsidRPr="00C457EE">
        <w:rPr>
          <w:rFonts w:ascii="GHEA Grapalat" w:hAnsi="GHEA Grapalat"/>
          <w:sz w:val="20"/>
          <w:szCs w:val="20"/>
        </w:rPr>
        <w:t>--объявлени</w:t>
      </w:r>
      <w:r w:rsidR="00EB3C28" w:rsidRPr="00C457EE">
        <w:rPr>
          <w:rFonts w:ascii="GHEA Grapalat" w:hAnsi="GHEA Grapalat"/>
          <w:sz w:val="20"/>
          <w:szCs w:val="20"/>
          <w:lang w:val="en-US"/>
        </w:rPr>
        <w:t>e</w:t>
      </w:r>
      <w:r w:rsidR="00EB3C28" w:rsidRPr="00C457EE">
        <w:rPr>
          <w:rFonts w:ascii="GHEA Grapalat" w:hAnsi="GHEA Grapalat"/>
          <w:sz w:val="20"/>
          <w:szCs w:val="20"/>
        </w:rPr>
        <w:t xml:space="preserve"> </w:t>
      </w:r>
      <w:r w:rsidRPr="00C457EE">
        <w:rPr>
          <w:rFonts w:ascii="GHEA Grapalat" w:hAnsi="GHEA Grapalat"/>
          <w:sz w:val="20"/>
          <w:szCs w:val="20"/>
        </w:rPr>
        <w:t xml:space="preserve"> на участие в процедуре согласно Приложению №1;</w:t>
      </w:r>
    </w:p>
    <w:p w14:paraId="049C0CF3" w14:textId="77777777" w:rsidR="00172BC4" w:rsidRPr="00C457EE" w:rsidRDefault="00172BC4"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2.2</w:t>
      </w:r>
      <w:r w:rsidR="00D23E36" w:rsidRPr="00C457EE">
        <w:rPr>
          <w:rFonts w:ascii="GHEA Grapalat" w:hAnsi="GHEA Grapalat"/>
          <w:sz w:val="20"/>
          <w:szCs w:val="20"/>
        </w:rPr>
        <w:t>.</w:t>
      </w:r>
      <w:r w:rsidRPr="00C457EE">
        <w:rPr>
          <w:rFonts w:ascii="GHEA Grapalat" w:hAnsi="GHEA Grapalat"/>
          <w:sz w:val="20"/>
          <w:szCs w:val="20"/>
        </w:rPr>
        <w:t xml:space="preserve"> утвержденн</w:t>
      </w:r>
      <w:r w:rsidRPr="00C457EE">
        <w:rPr>
          <w:rFonts w:ascii="GHEA Grapalat" w:hAnsi="GHEA Grapalat"/>
          <w:sz w:val="20"/>
          <w:szCs w:val="20"/>
          <w:lang w:val="en-US"/>
        </w:rPr>
        <w:t>o</w:t>
      </w:r>
      <w:r w:rsidRPr="00C457EE">
        <w:rPr>
          <w:rFonts w:ascii="GHEA Grapalat" w:hAnsi="GHEA Grapalat"/>
          <w:sz w:val="20"/>
          <w:szCs w:val="20"/>
        </w:rPr>
        <w:t xml:space="preserve">е им полное описание предлагаемого товара согласно Приложению </w:t>
      </w:r>
      <w:r w:rsidRPr="00C457EE">
        <w:rPr>
          <w:rFonts w:ascii="GHEA Grapalat" w:hAnsi="GHEA Grapalat"/>
          <w:sz w:val="20"/>
          <w:szCs w:val="20"/>
          <w:lang w:val="en-US"/>
        </w:rPr>
        <w:t>N</w:t>
      </w:r>
      <w:r w:rsidRPr="00C457EE">
        <w:rPr>
          <w:rFonts w:ascii="GHEA Grapalat" w:hAnsi="GHEA Grapalat"/>
          <w:sz w:val="20"/>
          <w:szCs w:val="20"/>
        </w:rPr>
        <w:t xml:space="preserve"> 1.1.</w:t>
      </w:r>
    </w:p>
    <w:p w14:paraId="049C0CF4" w14:textId="77777777" w:rsidR="009D7EFF" w:rsidRPr="00C457EE" w:rsidRDefault="009D7EFF"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EA7CA6" w:rsidRPr="00C457EE">
        <w:rPr>
          <w:rFonts w:ascii="GHEA Grapalat" w:hAnsi="GHEA Grapalat"/>
          <w:sz w:val="20"/>
          <w:szCs w:val="20"/>
        </w:rPr>
        <w:t xml:space="preserve">3 </w:t>
      </w:r>
      <w:r w:rsidR="00524D3D" w:rsidRPr="00C457EE">
        <w:rPr>
          <w:rFonts w:ascii="GHEA Grapalat" w:hAnsi="GHEA Grapalat"/>
          <w:sz w:val="20"/>
          <w:szCs w:val="20"/>
        </w:rPr>
        <w:t xml:space="preserve"> </w:t>
      </w:r>
      <w:r w:rsidRPr="00C457E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49C0CF5" w14:textId="77777777" w:rsidR="008D4137" w:rsidRPr="00C457EE" w:rsidRDefault="008D4137"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EA7CA6" w:rsidRPr="00C457EE">
        <w:rPr>
          <w:rFonts w:ascii="GHEA Grapalat" w:hAnsi="GHEA Grapalat"/>
          <w:sz w:val="20"/>
          <w:szCs w:val="20"/>
        </w:rPr>
        <w:t xml:space="preserve">4 </w:t>
      </w:r>
      <w:r w:rsidRPr="00C457E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457EE">
        <w:rPr>
          <w:rStyle w:val="af6"/>
          <w:rFonts w:ascii="GHEA Grapalat" w:hAnsi="GHEA Grapalat"/>
          <w:sz w:val="20"/>
          <w:szCs w:val="20"/>
        </w:rPr>
        <w:footnoteReference w:customMarkFollows="1" w:id="4"/>
        <w:t>15</w:t>
      </w:r>
    </w:p>
    <w:p w14:paraId="049C0CF6" w14:textId="77777777" w:rsidR="006505D2" w:rsidRPr="00C457EE" w:rsidRDefault="002C4DBF"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9E39FC" w:rsidRPr="00C457EE">
        <w:rPr>
          <w:rFonts w:ascii="GHEA Grapalat" w:hAnsi="GHEA Grapalat"/>
          <w:sz w:val="20"/>
          <w:szCs w:val="20"/>
        </w:rPr>
        <w:t>5</w:t>
      </w:r>
      <w:r w:rsidR="005114D0" w:rsidRPr="00C457EE">
        <w:rPr>
          <w:rFonts w:ascii="GHEA Grapalat" w:hAnsi="GHEA Grapalat"/>
          <w:sz w:val="20"/>
          <w:szCs w:val="20"/>
        </w:rPr>
        <w:t>.</w:t>
      </w:r>
      <w:r w:rsidR="009873F3" w:rsidRPr="00C457EE">
        <w:rPr>
          <w:rFonts w:ascii="GHEA Grapalat" w:hAnsi="GHEA Grapalat"/>
          <w:sz w:val="20"/>
          <w:szCs w:val="20"/>
        </w:rPr>
        <w:tab/>
      </w:r>
    </w:p>
    <w:p w14:paraId="049C0CF7" w14:textId="77777777" w:rsidR="00E67BA7"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385C27" w:rsidRPr="00C457EE">
        <w:rPr>
          <w:rFonts w:ascii="GHEA Grapalat" w:hAnsi="GHEA Grapalat"/>
          <w:sz w:val="20"/>
          <w:szCs w:val="20"/>
        </w:rPr>
        <w:t>6</w:t>
      </w:r>
      <w:r w:rsidR="004413A5" w:rsidRPr="00C457EE">
        <w:rPr>
          <w:rFonts w:ascii="GHEA Grapalat" w:hAnsi="GHEA Grapalat"/>
          <w:sz w:val="20"/>
          <w:szCs w:val="20"/>
        </w:rPr>
        <w:t>.</w:t>
      </w:r>
      <w:r w:rsidR="00367A9A" w:rsidRPr="00C457EE">
        <w:rPr>
          <w:rFonts w:ascii="GHEA Grapalat" w:hAnsi="GHEA Grapalat"/>
          <w:sz w:val="20"/>
          <w:szCs w:val="20"/>
        </w:rPr>
        <w:tab/>
      </w:r>
      <w:r w:rsidRPr="00C457EE">
        <w:rPr>
          <w:rFonts w:ascii="GHEA Grapalat" w:hAnsi="GHEA Grapalat"/>
          <w:sz w:val="20"/>
          <w:szCs w:val="20"/>
        </w:rPr>
        <w:t>ценовое предложение согласно Приложению №</w:t>
      </w:r>
      <w:r w:rsidR="00385C27" w:rsidRPr="00C457EE">
        <w:rPr>
          <w:rFonts w:ascii="GHEA Grapalat" w:hAnsi="GHEA Grapalat"/>
          <w:sz w:val="20"/>
          <w:szCs w:val="20"/>
        </w:rPr>
        <w:t>2</w:t>
      </w:r>
      <w:r w:rsidRPr="00C457EE">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457EE">
        <w:rPr>
          <w:rFonts w:ascii="GHEA Grapalat" w:hAnsi="GHEA Grapalat"/>
          <w:sz w:val="20"/>
          <w:szCs w:val="20"/>
        </w:rPr>
        <w:t xml:space="preserve"> (совокупность себестоимости и прогнозируемой прибыли</w:t>
      </w:r>
      <w:r w:rsidR="00A57B1A" w:rsidRPr="00C457EE">
        <w:rPr>
          <w:rFonts w:ascii="GHEA Grapalat" w:hAnsi="GHEA Grapalat"/>
          <w:sz w:val="20"/>
          <w:szCs w:val="20"/>
        </w:rPr>
        <w:t>)</w:t>
      </w:r>
      <w:r w:rsidRPr="00C457E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457EE">
        <w:rPr>
          <w:rFonts w:ascii="GHEA Grapalat" w:hAnsi="GHEA Grapalat"/>
          <w:sz w:val="20"/>
          <w:szCs w:val="20"/>
        </w:rPr>
        <w:t xml:space="preserve"> требуются и не представляются.</w:t>
      </w:r>
    </w:p>
    <w:p w14:paraId="049C0CF8" w14:textId="77777777" w:rsidR="008937EA" w:rsidRPr="00C457EE" w:rsidRDefault="008937EA" w:rsidP="00C457EE">
      <w:pPr>
        <w:widowControl w:val="0"/>
        <w:jc w:val="center"/>
        <w:rPr>
          <w:rFonts w:ascii="GHEA Grapalat" w:hAnsi="GHEA Grapalat" w:cs="Sylfaen"/>
          <w:b/>
          <w:sz w:val="20"/>
          <w:szCs w:val="20"/>
        </w:rPr>
      </w:pPr>
      <w:r w:rsidRPr="00C457EE">
        <w:rPr>
          <w:rFonts w:ascii="GHEA Grapalat" w:hAnsi="GHEA Grapalat"/>
          <w:b/>
          <w:sz w:val="20"/>
          <w:szCs w:val="20"/>
        </w:rPr>
        <w:t>3. ПОРЯДОК ПОДГОТОВКИ ЗАЯВКИ</w:t>
      </w:r>
    </w:p>
    <w:p w14:paraId="049C0CF9" w14:textId="77777777" w:rsidR="008937EA" w:rsidRPr="00C457EE" w:rsidRDefault="00F535C1"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008937EA" w:rsidRPr="00C457EE">
        <w:rPr>
          <w:rFonts w:ascii="GHEA Grapalat" w:hAnsi="GHEA Grapalat"/>
          <w:sz w:val="20"/>
          <w:szCs w:val="20"/>
        </w:rPr>
        <w:t>.1.</w:t>
      </w:r>
      <w:r w:rsidR="008937EA" w:rsidRPr="00C457EE">
        <w:rPr>
          <w:rFonts w:ascii="GHEA Grapalat" w:hAnsi="GHEA Grapalat"/>
          <w:sz w:val="20"/>
          <w:szCs w:val="20"/>
        </w:rPr>
        <w:tab/>
        <w:t xml:space="preserve">Участник подает заявку в порядке, установленном настоящим приглашением. </w:t>
      </w:r>
    </w:p>
    <w:p w14:paraId="049C0CFA" w14:textId="77777777" w:rsidR="008937EA" w:rsidRPr="00C457EE" w:rsidRDefault="008937EA" w:rsidP="00C457EE">
      <w:pPr>
        <w:widowControl w:val="0"/>
        <w:ind w:firstLine="567"/>
        <w:jc w:val="both"/>
        <w:rPr>
          <w:rFonts w:ascii="GHEA Grapalat" w:hAnsi="GHEA Grapalat" w:cs="Sylfaen"/>
          <w:sz w:val="20"/>
          <w:szCs w:val="20"/>
        </w:rPr>
      </w:pPr>
      <w:r w:rsidRPr="00C457E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457EE">
        <w:rPr>
          <w:rFonts w:ascii="Courier New" w:hAnsi="Courier New" w:cs="Courier New"/>
          <w:sz w:val="20"/>
          <w:szCs w:val="20"/>
        </w:rPr>
        <w:t> </w:t>
      </w:r>
      <w:r w:rsidRPr="00C457E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457EE">
        <w:rPr>
          <w:rFonts w:ascii="Courier New" w:hAnsi="Courier New" w:cs="Courier New"/>
          <w:sz w:val="20"/>
          <w:szCs w:val="20"/>
        </w:rPr>
        <w:t> </w:t>
      </w:r>
      <w:r w:rsidRPr="00C457EE">
        <w:rPr>
          <w:rFonts w:ascii="GHEA Grapalat" w:hAnsi="GHEA Grapalat"/>
          <w:sz w:val="20"/>
          <w:szCs w:val="20"/>
        </w:rPr>
        <w:t xml:space="preserve">оригинала) и копий в </w:t>
      </w:r>
      <w:r w:rsidR="00A67AF3">
        <w:rPr>
          <w:rFonts w:ascii="GHEA Grapalat" w:hAnsi="GHEA Grapalat"/>
          <w:sz w:val="20"/>
          <w:szCs w:val="20"/>
        </w:rPr>
        <w:t>2</w:t>
      </w:r>
      <w:r w:rsidRPr="00C457EE">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49C0CFB" w14:textId="77777777" w:rsidR="008937EA" w:rsidRPr="00C457EE" w:rsidRDefault="008937EA" w:rsidP="00C457EE">
      <w:pPr>
        <w:widowControl w:val="0"/>
        <w:ind w:firstLine="567"/>
        <w:jc w:val="both"/>
        <w:rPr>
          <w:rFonts w:ascii="GHEA Grapalat" w:hAnsi="GHEA Grapalat"/>
          <w:sz w:val="20"/>
          <w:szCs w:val="20"/>
        </w:rPr>
      </w:pPr>
      <w:r w:rsidRPr="00C457E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49C0CFC"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4.2.</w:t>
      </w:r>
      <w:r w:rsidRPr="00C457EE">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049C0CFD" w14:textId="77777777" w:rsidR="008937EA" w:rsidRPr="00C457EE" w:rsidRDefault="008937EA" w:rsidP="00C457EE">
      <w:pPr>
        <w:widowControl w:val="0"/>
        <w:tabs>
          <w:tab w:val="left" w:pos="1134"/>
        </w:tabs>
        <w:ind w:firstLine="567"/>
        <w:rPr>
          <w:rFonts w:ascii="GHEA Grapalat" w:hAnsi="GHEA Grapalat"/>
          <w:sz w:val="20"/>
          <w:szCs w:val="20"/>
        </w:rPr>
      </w:pPr>
      <w:r w:rsidRPr="00C457EE">
        <w:rPr>
          <w:rFonts w:ascii="GHEA Grapalat" w:hAnsi="GHEA Grapalat"/>
          <w:sz w:val="20"/>
          <w:szCs w:val="20"/>
        </w:rPr>
        <w:t>1)</w:t>
      </w:r>
      <w:r w:rsidRPr="00C457EE">
        <w:rPr>
          <w:rFonts w:ascii="GHEA Grapalat" w:hAnsi="GHEA Grapalat"/>
          <w:sz w:val="20"/>
          <w:szCs w:val="20"/>
        </w:rPr>
        <w:tab/>
        <w:t>наименование заказчика и место (адрес) подачи заявки;</w:t>
      </w:r>
    </w:p>
    <w:p w14:paraId="049C0CFE"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 xml:space="preserve">код </w:t>
      </w:r>
      <w:r w:rsidR="00F535C1" w:rsidRPr="00C457EE">
        <w:rPr>
          <w:rFonts w:ascii="GHEA Grapalat" w:hAnsi="GHEA Grapalat"/>
          <w:sz w:val="20"/>
          <w:szCs w:val="20"/>
        </w:rPr>
        <w:t>процедуры</w:t>
      </w:r>
      <w:r w:rsidRPr="00C457EE">
        <w:rPr>
          <w:rFonts w:ascii="GHEA Grapalat" w:hAnsi="GHEA Grapalat"/>
          <w:sz w:val="20"/>
          <w:szCs w:val="20"/>
        </w:rPr>
        <w:t>;</w:t>
      </w:r>
    </w:p>
    <w:p w14:paraId="049C0CFF"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w:t>
      </w:r>
      <w:r w:rsidRPr="00C457EE">
        <w:rPr>
          <w:rFonts w:ascii="GHEA Grapalat" w:hAnsi="GHEA Grapalat"/>
          <w:sz w:val="20"/>
          <w:szCs w:val="20"/>
        </w:rPr>
        <w:tab/>
        <w:t>слова “не вскрывать до заседания по вскрытию заявок”;</w:t>
      </w:r>
    </w:p>
    <w:p w14:paraId="049C0D00"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Pr="00C457EE">
        <w:rPr>
          <w:rFonts w:ascii="GHEA Grapalat" w:hAnsi="GHEA Grapalat"/>
          <w:sz w:val="20"/>
          <w:szCs w:val="20"/>
        </w:rPr>
        <w:tab/>
        <w:t>наименование (имя), место нахождения и номер телефона участника.</w:t>
      </w:r>
    </w:p>
    <w:p w14:paraId="049C0D01" w14:textId="77777777" w:rsidR="008937EA" w:rsidRPr="00C457EE" w:rsidRDefault="008937EA"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4.3.</w:t>
      </w:r>
      <w:r w:rsidRPr="00C457EE">
        <w:rPr>
          <w:rFonts w:ascii="GHEA Grapalat" w:hAnsi="GHEA Grapalat"/>
          <w:sz w:val="20"/>
          <w:szCs w:val="20"/>
        </w:rPr>
        <w:tab/>
        <w:t>На заседании по вскрытию заявок комиссия отклоняет заявки, не</w:t>
      </w:r>
      <w:r w:rsidRPr="00C457EE">
        <w:rPr>
          <w:rFonts w:ascii="Courier New" w:hAnsi="Courier New" w:cs="Courier New"/>
          <w:sz w:val="20"/>
          <w:szCs w:val="20"/>
        </w:rPr>
        <w:t> </w:t>
      </w:r>
      <w:r w:rsidRPr="00C457EE">
        <w:rPr>
          <w:rFonts w:ascii="GHEA Grapalat" w:hAnsi="GHEA Grapalat"/>
          <w:sz w:val="20"/>
          <w:szCs w:val="20"/>
        </w:rPr>
        <w:t xml:space="preserve">соответствующие требованиям пунктов </w:t>
      </w:r>
      <w:r w:rsidR="00EE46E2" w:rsidRPr="00C457EE">
        <w:rPr>
          <w:rFonts w:ascii="GHEA Grapalat" w:hAnsi="GHEA Grapalat"/>
          <w:sz w:val="20"/>
          <w:szCs w:val="20"/>
        </w:rPr>
        <w:t>3</w:t>
      </w:r>
      <w:r w:rsidRPr="00C457EE">
        <w:rPr>
          <w:rFonts w:ascii="GHEA Grapalat" w:hAnsi="GHEA Grapalat"/>
          <w:sz w:val="20"/>
          <w:szCs w:val="20"/>
        </w:rPr>
        <w:t xml:space="preserve">.1 и </w:t>
      </w:r>
      <w:r w:rsidR="00EE46E2" w:rsidRPr="00C457EE">
        <w:rPr>
          <w:rFonts w:ascii="GHEA Grapalat" w:hAnsi="GHEA Grapalat"/>
          <w:sz w:val="20"/>
          <w:szCs w:val="20"/>
        </w:rPr>
        <w:t>3</w:t>
      </w:r>
      <w:r w:rsidRPr="00C457EE">
        <w:rPr>
          <w:rFonts w:ascii="GHEA Grapalat" w:hAnsi="GHEA Grapalat"/>
          <w:sz w:val="20"/>
          <w:szCs w:val="20"/>
        </w:rPr>
        <w:t>.2 настоящей инструкции, и в том же виде возвращает подающему их лицу.</w:t>
      </w:r>
    </w:p>
    <w:p w14:paraId="049C0D02" w14:textId="77777777" w:rsidR="00ED59E0" w:rsidRDefault="00ED59E0" w:rsidP="00C457EE">
      <w:pPr>
        <w:widowControl w:val="0"/>
        <w:tabs>
          <w:tab w:val="left" w:pos="1134"/>
        </w:tabs>
        <w:ind w:firstLine="567"/>
        <w:jc w:val="both"/>
        <w:rPr>
          <w:rFonts w:ascii="GHEA Grapalat" w:hAnsi="GHEA Grapalat"/>
        </w:rPr>
      </w:pPr>
    </w:p>
    <w:p w14:paraId="049C0D03" w14:textId="77777777" w:rsidR="00ED59E0" w:rsidRDefault="00ED59E0" w:rsidP="00C457EE">
      <w:pPr>
        <w:widowControl w:val="0"/>
        <w:tabs>
          <w:tab w:val="left" w:pos="1134"/>
        </w:tabs>
        <w:ind w:firstLine="567"/>
        <w:jc w:val="both"/>
        <w:rPr>
          <w:rFonts w:ascii="GHEA Grapalat" w:hAnsi="GHEA Grapalat"/>
        </w:rPr>
      </w:pPr>
    </w:p>
    <w:p w14:paraId="049C0D04" w14:textId="77777777" w:rsidR="00ED59E0" w:rsidRDefault="00ED59E0" w:rsidP="00C457EE">
      <w:pPr>
        <w:widowControl w:val="0"/>
        <w:tabs>
          <w:tab w:val="left" w:pos="1134"/>
        </w:tabs>
        <w:ind w:firstLine="567"/>
        <w:jc w:val="both"/>
        <w:rPr>
          <w:rFonts w:ascii="GHEA Grapalat" w:hAnsi="GHEA Grapalat"/>
        </w:rPr>
      </w:pPr>
    </w:p>
    <w:p w14:paraId="049C0D05" w14:textId="77777777" w:rsidR="00A67AF3" w:rsidRDefault="00A67AF3" w:rsidP="00C457EE">
      <w:pPr>
        <w:widowControl w:val="0"/>
        <w:tabs>
          <w:tab w:val="left" w:pos="1134"/>
        </w:tabs>
        <w:ind w:firstLine="567"/>
        <w:jc w:val="both"/>
        <w:rPr>
          <w:rFonts w:ascii="GHEA Grapalat" w:hAnsi="GHEA Grapalat"/>
        </w:rPr>
      </w:pPr>
    </w:p>
    <w:p w14:paraId="049C0D06" w14:textId="77777777" w:rsidR="00A67AF3" w:rsidRDefault="00A67AF3" w:rsidP="00C457EE">
      <w:pPr>
        <w:widowControl w:val="0"/>
        <w:tabs>
          <w:tab w:val="left" w:pos="1134"/>
        </w:tabs>
        <w:ind w:firstLine="567"/>
        <w:jc w:val="both"/>
        <w:rPr>
          <w:rFonts w:ascii="GHEA Grapalat" w:hAnsi="GHEA Grapalat"/>
        </w:rPr>
      </w:pPr>
    </w:p>
    <w:p w14:paraId="049C0D07" w14:textId="77777777" w:rsidR="00A67AF3" w:rsidRPr="00E267E5" w:rsidRDefault="00A67AF3" w:rsidP="00C457EE">
      <w:pPr>
        <w:widowControl w:val="0"/>
        <w:tabs>
          <w:tab w:val="left" w:pos="1134"/>
        </w:tabs>
        <w:ind w:firstLine="567"/>
        <w:jc w:val="both"/>
        <w:rPr>
          <w:rFonts w:ascii="GHEA Grapalat" w:hAnsi="GHEA Grapalat"/>
        </w:rPr>
      </w:pPr>
    </w:p>
    <w:p w14:paraId="1D1442A7" w14:textId="77777777" w:rsidR="009A4731" w:rsidRDefault="009A4731" w:rsidP="00C457EE">
      <w:pPr>
        <w:pStyle w:val="norm"/>
        <w:widowControl w:val="0"/>
        <w:spacing w:line="240" w:lineRule="auto"/>
        <w:ind w:firstLine="284"/>
        <w:jc w:val="right"/>
        <w:rPr>
          <w:rFonts w:ascii="GHEA Grapalat" w:hAnsi="GHEA Grapalat"/>
          <w:b/>
          <w:sz w:val="20"/>
        </w:rPr>
      </w:pPr>
    </w:p>
    <w:p w14:paraId="1D18322C" w14:textId="77777777" w:rsidR="009A4731" w:rsidRDefault="009A4731" w:rsidP="00C457EE">
      <w:pPr>
        <w:pStyle w:val="norm"/>
        <w:widowControl w:val="0"/>
        <w:spacing w:line="240" w:lineRule="auto"/>
        <w:ind w:firstLine="284"/>
        <w:jc w:val="right"/>
        <w:rPr>
          <w:rFonts w:ascii="GHEA Grapalat" w:hAnsi="GHEA Grapalat"/>
          <w:b/>
          <w:sz w:val="20"/>
        </w:rPr>
      </w:pPr>
    </w:p>
    <w:p w14:paraId="512361ED" w14:textId="77777777" w:rsidR="009A4731" w:rsidRDefault="009A4731" w:rsidP="00C457EE">
      <w:pPr>
        <w:pStyle w:val="norm"/>
        <w:widowControl w:val="0"/>
        <w:spacing w:line="240" w:lineRule="auto"/>
        <w:ind w:firstLine="284"/>
        <w:jc w:val="right"/>
        <w:rPr>
          <w:rFonts w:ascii="GHEA Grapalat" w:hAnsi="GHEA Grapalat"/>
          <w:b/>
          <w:sz w:val="20"/>
        </w:rPr>
      </w:pPr>
    </w:p>
    <w:p w14:paraId="3061910B" w14:textId="77777777" w:rsidR="00D3385C" w:rsidRDefault="00D3385C" w:rsidP="00C457EE">
      <w:pPr>
        <w:pStyle w:val="norm"/>
        <w:widowControl w:val="0"/>
        <w:spacing w:line="240" w:lineRule="auto"/>
        <w:ind w:firstLine="284"/>
        <w:jc w:val="right"/>
        <w:rPr>
          <w:rFonts w:ascii="GHEA Grapalat" w:hAnsi="GHEA Grapalat"/>
          <w:b/>
          <w:sz w:val="20"/>
        </w:rPr>
      </w:pPr>
    </w:p>
    <w:p w14:paraId="049C0D08" w14:textId="50D25707" w:rsidR="00B2572B" w:rsidRPr="00C457EE" w:rsidRDefault="00B2572B" w:rsidP="00C457EE">
      <w:pPr>
        <w:pStyle w:val="norm"/>
        <w:widowControl w:val="0"/>
        <w:spacing w:line="240" w:lineRule="auto"/>
        <w:ind w:firstLine="284"/>
        <w:jc w:val="right"/>
        <w:rPr>
          <w:rFonts w:ascii="GHEA Grapalat" w:hAnsi="GHEA Grapalat" w:cs="Arial"/>
          <w:b/>
          <w:sz w:val="20"/>
        </w:rPr>
      </w:pPr>
      <w:r w:rsidRPr="00C457EE">
        <w:rPr>
          <w:rFonts w:ascii="GHEA Grapalat" w:hAnsi="GHEA Grapalat"/>
          <w:b/>
          <w:sz w:val="20"/>
        </w:rPr>
        <w:t>Приложение № 1</w:t>
      </w:r>
    </w:p>
    <w:p w14:paraId="049C0D09" w14:textId="090E7153" w:rsidR="00B2572B" w:rsidRPr="00C457EE" w:rsidRDefault="00B2572B"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00123294" w:rsidRPr="00C457EE">
        <w:rPr>
          <w:rFonts w:ascii="GHEA Grapalat" w:hAnsi="GHEA Grapalat" w:cs="Arial"/>
          <w:b/>
        </w:rPr>
        <w:br/>
      </w:r>
      <w:r w:rsidRPr="00C457EE">
        <w:rPr>
          <w:rFonts w:ascii="GHEA Grapalat" w:hAnsi="GHEA Grapalat"/>
          <w:b/>
        </w:rPr>
        <w:t xml:space="preserve">под кодом </w:t>
      </w:r>
      <w:r w:rsidR="006132ED" w:rsidRPr="00C457EE">
        <w:rPr>
          <w:rFonts w:ascii="GHEA Grapalat" w:hAnsi="GHEA Grapalat"/>
        </w:rPr>
        <w:t>"</w:t>
      </w:r>
      <w:r w:rsidR="00A67AF3">
        <w:rPr>
          <w:rFonts w:ascii="GHEA Grapalat" w:hAnsi="GHEA Grapalat"/>
        </w:rPr>
        <w:t xml:space="preserve"> </w:t>
      </w:r>
      <w:r w:rsidR="000B0745">
        <w:rPr>
          <w:rFonts w:ascii="GHEA Grapalat" w:hAnsi="GHEA Grapalat"/>
          <w:b/>
        </w:rPr>
        <w:t>ՍՄ-ՏՀ-ԳՀԱՊՁԲ-25/10</w:t>
      </w:r>
      <w:r w:rsidR="006132ED" w:rsidRPr="00C457EE">
        <w:rPr>
          <w:rFonts w:ascii="GHEA Grapalat" w:hAnsi="GHEA Grapalat"/>
        </w:rPr>
        <w:t>"</w:t>
      </w:r>
    </w:p>
    <w:p w14:paraId="049C0D0A" w14:textId="77777777" w:rsidR="00B2572B" w:rsidRPr="00C457EE" w:rsidRDefault="00B2572B" w:rsidP="00C457EE">
      <w:pPr>
        <w:widowControl w:val="0"/>
        <w:jc w:val="center"/>
        <w:rPr>
          <w:rFonts w:ascii="GHEA Grapalat" w:hAnsi="GHEA Grapalat" w:cs="Sylfaen"/>
          <w:b/>
          <w:sz w:val="20"/>
          <w:szCs w:val="20"/>
        </w:rPr>
      </w:pPr>
    </w:p>
    <w:p w14:paraId="049C0D0B" w14:textId="77777777" w:rsidR="00B2572B" w:rsidRPr="00C457EE" w:rsidRDefault="00B2572B" w:rsidP="00C457EE">
      <w:pPr>
        <w:widowControl w:val="0"/>
        <w:jc w:val="center"/>
        <w:rPr>
          <w:rFonts w:ascii="GHEA Grapalat" w:hAnsi="GHEA Grapalat" w:cs="Arial"/>
          <w:b/>
          <w:sz w:val="20"/>
          <w:szCs w:val="20"/>
        </w:rPr>
      </w:pPr>
      <w:r w:rsidRPr="00C457EE">
        <w:rPr>
          <w:rFonts w:ascii="GHEA Grapalat" w:hAnsi="GHEA Grapalat"/>
          <w:b/>
          <w:sz w:val="20"/>
          <w:szCs w:val="20"/>
        </w:rPr>
        <w:t>ЗАЯВЛЕНИЕ</w:t>
      </w:r>
      <w:r w:rsidR="00350210" w:rsidRPr="00C457EE">
        <w:rPr>
          <w:rFonts w:ascii="GHEA Grapalat" w:hAnsi="GHEA Grapalat"/>
          <w:b/>
          <w:sz w:val="20"/>
          <w:szCs w:val="20"/>
        </w:rPr>
        <w:t>-</w:t>
      </w:r>
      <w:r w:rsidR="005A6435" w:rsidRPr="00C457EE">
        <w:rPr>
          <w:rFonts w:ascii="GHEA Grapalat" w:hAnsi="GHEA Grapalat"/>
          <w:b/>
          <w:sz w:val="20"/>
          <w:szCs w:val="20"/>
        </w:rPr>
        <w:t xml:space="preserve">  ОБЪЯВЛЕНИЕ </w:t>
      </w:r>
      <w:r w:rsidRPr="00C457EE">
        <w:rPr>
          <w:rFonts w:ascii="GHEA Grapalat" w:hAnsi="GHEA Grapalat"/>
          <w:b/>
          <w:sz w:val="20"/>
          <w:szCs w:val="20"/>
        </w:rPr>
        <w:t>*</w:t>
      </w:r>
    </w:p>
    <w:p w14:paraId="049C0D0C" w14:textId="77777777" w:rsidR="00B2572B" w:rsidRPr="00374F4A" w:rsidRDefault="00B2572B" w:rsidP="00C457EE">
      <w:pPr>
        <w:pStyle w:val="6"/>
        <w:keepNext w:val="0"/>
        <w:widowControl w:val="0"/>
        <w:jc w:val="center"/>
        <w:rPr>
          <w:rFonts w:ascii="GHEA Grapalat" w:hAnsi="GHEA Grapalat" w:cs="Arial"/>
          <w:color w:val="auto"/>
          <w:sz w:val="24"/>
          <w:szCs w:val="24"/>
        </w:rPr>
      </w:pPr>
      <w:r w:rsidRPr="00C457EE">
        <w:rPr>
          <w:rFonts w:ascii="GHEA Grapalat" w:hAnsi="GHEA Grapalat"/>
          <w:color w:val="auto"/>
          <w:sz w:val="20"/>
        </w:rPr>
        <w:t xml:space="preserve">на участие в </w:t>
      </w:r>
      <w:r w:rsidR="00F75A08">
        <w:rPr>
          <w:rFonts w:ascii="GHEA Grapalat" w:hAnsi="GHEA Grapalat"/>
          <w:color w:val="auto"/>
          <w:sz w:val="20"/>
        </w:rPr>
        <w:t>ЗАПРОС КОТИРОВКИ</w:t>
      </w:r>
      <w:r w:rsidR="00AA7117" w:rsidRPr="00374F4A">
        <w:rPr>
          <w:rFonts w:ascii="GHEA Grapalat" w:hAnsi="GHEA Grapalat"/>
          <w:color w:val="auto"/>
          <w:sz w:val="24"/>
          <w:szCs w:val="24"/>
        </w:rPr>
        <w:t xml:space="preserve"> </w:t>
      </w:r>
    </w:p>
    <w:p w14:paraId="049C0D0D" w14:textId="77777777" w:rsidR="00B2572B" w:rsidRPr="00374F4A" w:rsidRDefault="00B2572B" w:rsidP="00C457EE">
      <w:pPr>
        <w:widowControl w:val="0"/>
        <w:jc w:val="center"/>
        <w:rPr>
          <w:rFonts w:ascii="GHEA Grapalat" w:hAnsi="GHEA Grapalat"/>
        </w:rPr>
      </w:pPr>
    </w:p>
    <w:p w14:paraId="049C0D0E" w14:textId="77777777" w:rsidR="00374F4A" w:rsidRPr="00C4157A" w:rsidRDefault="00374F4A" w:rsidP="00C457EE">
      <w:pPr>
        <w:jc w:val="both"/>
        <w:rPr>
          <w:rFonts w:ascii="GHEA Grapalat" w:hAnsi="GHEA Grapalat"/>
        </w:rPr>
      </w:pPr>
      <w:r w:rsidRPr="00C457EE">
        <w:rPr>
          <w:rFonts w:ascii="GHEA Grapalat" w:hAnsi="GHEA Grapalat"/>
          <w:sz w:val="20"/>
          <w:szCs w:val="20"/>
        </w:rPr>
        <w:t>______________________________________________________________заявляет, что</w:t>
      </w:r>
      <w:r w:rsidRPr="00DA5EA0">
        <w:rPr>
          <w:rFonts w:ascii="GHEA Grapalat" w:hAnsi="GHEA Grapalat"/>
        </w:rPr>
        <w:t xml:space="preserve"> </w:t>
      </w:r>
    </w:p>
    <w:p w14:paraId="049C0D0F" w14:textId="77777777" w:rsidR="00374F4A" w:rsidRPr="000C1746" w:rsidRDefault="00374F4A" w:rsidP="00C457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49C0D10" w14:textId="77777777" w:rsidR="00374F4A" w:rsidRPr="00C457EE" w:rsidRDefault="00374F4A" w:rsidP="00C457EE">
      <w:pPr>
        <w:jc w:val="both"/>
        <w:rPr>
          <w:rFonts w:ascii="GHEA Grapalat" w:hAnsi="GHEA Grapalat"/>
          <w:sz w:val="20"/>
          <w:szCs w:val="20"/>
          <w:u w:val="single"/>
        </w:rPr>
      </w:pPr>
      <w:r w:rsidRPr="00C457EE">
        <w:rPr>
          <w:rFonts w:ascii="GHEA Grapalat" w:hAnsi="GHEA Grapalat"/>
          <w:sz w:val="20"/>
          <w:szCs w:val="20"/>
        </w:rPr>
        <w:t>желает участвовать в лоте (лотах)_______________________________ объявленного</w:t>
      </w:r>
    </w:p>
    <w:p w14:paraId="049C0D11" w14:textId="77777777" w:rsidR="00374F4A" w:rsidRPr="000C1746" w:rsidRDefault="00374F4A" w:rsidP="00C457EE">
      <w:pPr>
        <w:ind w:left="4395"/>
        <w:jc w:val="both"/>
        <w:rPr>
          <w:rFonts w:ascii="GHEA Grapalat" w:hAnsi="GHEA Grapalat" w:cs="Sylfaen"/>
          <w:sz w:val="16"/>
        </w:rPr>
      </w:pPr>
      <w:r w:rsidRPr="000C1746">
        <w:rPr>
          <w:rFonts w:ascii="GHEA Grapalat" w:hAnsi="GHEA Grapalat"/>
          <w:sz w:val="16"/>
        </w:rPr>
        <w:t>номер лота (лотов)</w:t>
      </w:r>
    </w:p>
    <w:p w14:paraId="049C0D12" w14:textId="42C96755" w:rsidR="00374F4A" w:rsidRPr="00C457EE" w:rsidRDefault="00374F4A" w:rsidP="00C457EE">
      <w:pPr>
        <w:jc w:val="both"/>
        <w:rPr>
          <w:rFonts w:ascii="GHEA Grapalat" w:hAnsi="GHEA Grapalat" w:cs="Sylfaen"/>
          <w:sz w:val="20"/>
          <w:szCs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C457EE">
        <w:rPr>
          <w:rFonts w:ascii="GHEA Grapalat" w:hAnsi="GHEA Grapalat"/>
          <w:sz w:val="20"/>
          <w:szCs w:val="20"/>
        </w:rPr>
        <w:t xml:space="preserve">под кодом </w:t>
      </w:r>
      <w:r w:rsidR="006132ED" w:rsidRPr="00C457EE">
        <w:rPr>
          <w:rFonts w:ascii="GHEA Grapalat" w:hAnsi="GHEA Grapalat"/>
          <w:sz w:val="20"/>
          <w:szCs w:val="20"/>
        </w:rPr>
        <w:t>"</w:t>
      </w:r>
      <w:r w:rsidR="000B0745">
        <w:rPr>
          <w:rFonts w:ascii="GHEA Grapalat" w:hAnsi="GHEA Grapalat"/>
          <w:sz w:val="20"/>
          <w:szCs w:val="20"/>
        </w:rPr>
        <w:t>ՍՄ-ՏՀ-ԳՀԱՊՁԲ-25/10</w:t>
      </w:r>
      <w:r w:rsidR="006132ED" w:rsidRPr="00C457EE">
        <w:rPr>
          <w:rFonts w:ascii="GHEA Grapalat" w:hAnsi="GHEA Grapalat"/>
          <w:sz w:val="20"/>
          <w:szCs w:val="20"/>
        </w:rPr>
        <w:t>"</w:t>
      </w:r>
    </w:p>
    <w:p w14:paraId="049C0D13" w14:textId="77777777" w:rsidR="00374F4A" w:rsidRPr="00C457EE" w:rsidRDefault="00374F4A" w:rsidP="00C457EE">
      <w:pPr>
        <w:ind w:left="1560"/>
        <w:jc w:val="both"/>
        <w:rPr>
          <w:rFonts w:ascii="GHEA Grapalat" w:hAnsi="GHEA Grapalat"/>
          <w:sz w:val="20"/>
          <w:szCs w:val="20"/>
        </w:rPr>
      </w:pPr>
      <w:r w:rsidRPr="00C457EE">
        <w:rPr>
          <w:rFonts w:ascii="GHEA Grapalat" w:hAnsi="GHEA Grapalat"/>
          <w:sz w:val="20"/>
          <w:szCs w:val="20"/>
        </w:rPr>
        <w:t>наименование заказчика</w:t>
      </w:r>
    </w:p>
    <w:p w14:paraId="049C0D14" w14:textId="77777777" w:rsidR="00374F4A" w:rsidRPr="00C457EE" w:rsidRDefault="00374F4A" w:rsidP="00C457EE">
      <w:pPr>
        <w:jc w:val="both"/>
        <w:rPr>
          <w:rFonts w:ascii="GHEA Grapalat" w:hAnsi="GHEA Grapalat"/>
          <w:sz w:val="20"/>
          <w:szCs w:val="20"/>
        </w:rPr>
      </w:pPr>
      <w:r w:rsidRPr="00C457EE">
        <w:rPr>
          <w:rFonts w:ascii="GHEA Grapalat" w:hAnsi="GHEA Grapalat"/>
          <w:sz w:val="20"/>
          <w:szCs w:val="20"/>
        </w:rPr>
        <w:t>открытого конкурса и в соответствии с требованиями приглашения подает заявку.</w:t>
      </w:r>
    </w:p>
    <w:p w14:paraId="049C0D15" w14:textId="77777777" w:rsidR="00374F4A" w:rsidRPr="002B75BF" w:rsidRDefault="00374F4A" w:rsidP="00C457EE">
      <w:pPr>
        <w:jc w:val="both"/>
        <w:rPr>
          <w:rFonts w:ascii="GHEA Grapalat" w:hAnsi="GHEA Grapalat"/>
        </w:rPr>
      </w:pPr>
      <w:r w:rsidRPr="00C457EE">
        <w:rPr>
          <w:rFonts w:ascii="GHEA Grapalat" w:hAnsi="GHEA Grapalat"/>
          <w:sz w:val="20"/>
          <w:szCs w:val="20"/>
        </w:rPr>
        <w:t>__________________________________________________ заявляет и заверяет, что</w:t>
      </w:r>
    </w:p>
    <w:p w14:paraId="049C0D16" w14:textId="77777777" w:rsidR="00374F4A" w:rsidRPr="000C1746" w:rsidRDefault="00374F4A" w:rsidP="00C457EE">
      <w:pPr>
        <w:ind w:left="1843"/>
        <w:jc w:val="both"/>
        <w:rPr>
          <w:rFonts w:ascii="GHEA Grapalat" w:hAnsi="GHEA Grapalat" w:cs="Sylfaen"/>
          <w:sz w:val="16"/>
        </w:rPr>
      </w:pPr>
      <w:r w:rsidRPr="000C1746">
        <w:rPr>
          <w:rFonts w:ascii="GHEA Grapalat" w:hAnsi="GHEA Grapalat"/>
          <w:sz w:val="16"/>
        </w:rPr>
        <w:t>наименование участника</w:t>
      </w:r>
    </w:p>
    <w:p w14:paraId="049C0D17" w14:textId="77777777" w:rsidR="00374F4A" w:rsidRPr="00C457EE" w:rsidRDefault="00374F4A" w:rsidP="00C457EE">
      <w:pPr>
        <w:jc w:val="both"/>
        <w:rPr>
          <w:rFonts w:ascii="GHEA Grapalat" w:hAnsi="GHEA Grapalat" w:cs="Sylfaen"/>
          <w:sz w:val="20"/>
          <w:szCs w:val="20"/>
        </w:rPr>
      </w:pPr>
      <w:r w:rsidRPr="00C457EE">
        <w:rPr>
          <w:rFonts w:ascii="GHEA Grapalat" w:hAnsi="GHEA Grapalat"/>
          <w:sz w:val="20"/>
          <w:szCs w:val="20"/>
        </w:rPr>
        <w:t>является резидентом ______________________________________________________</w:t>
      </w:r>
      <w:r w:rsidR="00D04575" w:rsidRPr="00C457EE">
        <w:rPr>
          <w:rFonts w:ascii="GHEA Grapalat" w:hAnsi="GHEA Grapalat"/>
          <w:sz w:val="20"/>
          <w:szCs w:val="20"/>
        </w:rPr>
        <w:t>.</w:t>
      </w:r>
    </w:p>
    <w:p w14:paraId="049C0D18" w14:textId="77777777" w:rsidR="00374F4A" w:rsidRPr="000C1746" w:rsidRDefault="00374F4A" w:rsidP="00C457EE">
      <w:pPr>
        <w:ind w:left="4111"/>
        <w:jc w:val="both"/>
        <w:rPr>
          <w:rFonts w:ascii="GHEA Grapalat" w:hAnsi="GHEA Grapalat" w:cs="Arial"/>
          <w:sz w:val="16"/>
        </w:rPr>
      </w:pPr>
      <w:r w:rsidRPr="000C1746">
        <w:rPr>
          <w:rFonts w:ascii="GHEA Grapalat" w:hAnsi="GHEA Grapalat"/>
          <w:sz w:val="16"/>
        </w:rPr>
        <w:t>наименование страны</w:t>
      </w:r>
    </w:p>
    <w:p w14:paraId="049C0D19" w14:textId="77777777" w:rsidR="000612B9" w:rsidRDefault="000612B9" w:rsidP="00C457EE">
      <w:pPr>
        <w:jc w:val="both"/>
        <w:rPr>
          <w:rFonts w:ascii="GHEA Grapalat" w:hAnsi="GHEA Grapalat"/>
        </w:rPr>
      </w:pPr>
    </w:p>
    <w:p w14:paraId="049C0D1A" w14:textId="77777777" w:rsidR="000612B9" w:rsidRPr="00C457EE" w:rsidRDefault="004F0CAA" w:rsidP="00C457EE">
      <w:pPr>
        <w:jc w:val="both"/>
        <w:rPr>
          <w:rFonts w:ascii="GHEA Grapalat" w:hAnsi="GHEA Grapalat"/>
          <w:sz w:val="20"/>
          <w:szCs w:val="20"/>
        </w:rPr>
      </w:pPr>
      <w:r w:rsidRPr="00C457EE">
        <w:rPr>
          <w:rFonts w:ascii="GHEA Grapalat" w:hAnsi="GHEA Grapalat"/>
          <w:sz w:val="20"/>
          <w:szCs w:val="20"/>
        </w:rPr>
        <w:t>Данные</w:t>
      </w:r>
      <w:r w:rsidR="002A0700" w:rsidRPr="00C457EE">
        <w:rPr>
          <w:rFonts w:ascii="GHEA Grapalat" w:hAnsi="GHEA Grapalat"/>
          <w:sz w:val="20"/>
          <w:szCs w:val="20"/>
        </w:rPr>
        <w:t xml:space="preserve">       </w:t>
      </w:r>
      <w:r w:rsidR="000612B9" w:rsidRPr="00C457EE">
        <w:rPr>
          <w:rFonts w:ascii="GHEA Grapalat" w:hAnsi="GHEA Grapalat"/>
          <w:sz w:val="20"/>
          <w:szCs w:val="20"/>
        </w:rPr>
        <w:t>----------------------------------------</w:t>
      </w:r>
      <w:r w:rsidR="00304237" w:rsidRPr="00C457EE">
        <w:rPr>
          <w:rFonts w:ascii="GHEA Grapalat" w:hAnsi="GHEA Grapalat"/>
          <w:sz w:val="20"/>
          <w:szCs w:val="20"/>
        </w:rPr>
        <w:t xml:space="preserve">  </w:t>
      </w:r>
      <w:r w:rsidR="00F96993" w:rsidRPr="00C457EE">
        <w:rPr>
          <w:rFonts w:ascii="GHEA Grapalat" w:hAnsi="GHEA Grapalat"/>
          <w:sz w:val="20"/>
          <w:szCs w:val="20"/>
        </w:rPr>
        <w:t>следующие</w:t>
      </w:r>
      <w:r w:rsidR="00304237" w:rsidRPr="00C457EE">
        <w:rPr>
          <w:rFonts w:ascii="GHEA Grapalat" w:hAnsi="GHEA Grapalat"/>
          <w:sz w:val="20"/>
          <w:szCs w:val="20"/>
        </w:rPr>
        <w:t>:</w:t>
      </w:r>
    </w:p>
    <w:p w14:paraId="049C0D1B" w14:textId="77777777" w:rsidR="002A0700" w:rsidRPr="000811C1" w:rsidRDefault="002A0700" w:rsidP="00C457EE">
      <w:pPr>
        <w:ind w:left="1843"/>
        <w:rPr>
          <w:rFonts w:ascii="GHEA Grapalat" w:hAnsi="GHEA Grapalat" w:cs="Sylfaen"/>
          <w:sz w:val="16"/>
          <w:lang w:val="hy-AM"/>
        </w:rPr>
      </w:pPr>
      <w:r w:rsidRPr="000C1746">
        <w:rPr>
          <w:rFonts w:ascii="GHEA Grapalat" w:hAnsi="GHEA Grapalat"/>
          <w:sz w:val="16"/>
        </w:rPr>
        <w:t>наименование участника</w:t>
      </w:r>
    </w:p>
    <w:p w14:paraId="049C0D1C" w14:textId="77777777" w:rsidR="000612B9" w:rsidRDefault="000612B9" w:rsidP="00C457EE">
      <w:pPr>
        <w:jc w:val="both"/>
        <w:rPr>
          <w:rFonts w:ascii="GHEA Grapalat" w:hAnsi="GHEA Grapalat"/>
        </w:rPr>
      </w:pPr>
    </w:p>
    <w:p w14:paraId="049C0D1D" w14:textId="77777777" w:rsidR="00374F4A" w:rsidRPr="00C457EE" w:rsidRDefault="00374F4A" w:rsidP="00C457EE">
      <w:pPr>
        <w:jc w:val="both"/>
        <w:rPr>
          <w:rFonts w:ascii="GHEA Grapalat" w:hAnsi="GHEA Grapalat"/>
          <w:sz w:val="20"/>
          <w:szCs w:val="20"/>
        </w:rPr>
      </w:pPr>
      <w:r w:rsidRPr="00C457EE">
        <w:rPr>
          <w:rFonts w:ascii="GHEA Grapalat" w:hAnsi="GHEA Grapalat"/>
          <w:sz w:val="20"/>
          <w:szCs w:val="20"/>
        </w:rPr>
        <w:t xml:space="preserve">Учетный номер налогоплательщика  </w:t>
      </w:r>
      <w:r w:rsidR="00B138F3" w:rsidRPr="00C457EE">
        <w:rPr>
          <w:rFonts w:ascii="GHEA Grapalat" w:hAnsi="GHEA Grapalat"/>
          <w:sz w:val="20"/>
          <w:szCs w:val="20"/>
        </w:rPr>
        <w:t xml:space="preserve">             </w:t>
      </w:r>
      <w:r w:rsidRPr="00C457EE">
        <w:rPr>
          <w:rFonts w:ascii="GHEA Grapalat" w:hAnsi="GHEA Grapalat"/>
          <w:sz w:val="20"/>
          <w:szCs w:val="20"/>
        </w:rPr>
        <w:t>________________</w:t>
      </w:r>
    </w:p>
    <w:p w14:paraId="049C0D1E" w14:textId="77777777" w:rsidR="00374F4A" w:rsidRPr="000C1746" w:rsidRDefault="00B138F3" w:rsidP="00C457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9C0D1F" w14:textId="77777777" w:rsidR="00B138F3" w:rsidRDefault="00B138F3" w:rsidP="00C457EE">
      <w:pPr>
        <w:jc w:val="both"/>
        <w:rPr>
          <w:rFonts w:ascii="GHEA Grapalat" w:hAnsi="GHEA Grapalat"/>
        </w:rPr>
      </w:pPr>
    </w:p>
    <w:p w14:paraId="049C0D20" w14:textId="77777777" w:rsidR="00374F4A" w:rsidRPr="00C457EE" w:rsidRDefault="00B138F3" w:rsidP="00C457EE">
      <w:pPr>
        <w:jc w:val="both"/>
        <w:rPr>
          <w:rFonts w:ascii="GHEA Grapalat" w:hAnsi="GHEA Grapalat"/>
          <w:sz w:val="20"/>
          <w:szCs w:val="20"/>
        </w:rPr>
      </w:pPr>
      <w:r>
        <w:rPr>
          <w:rFonts w:ascii="GHEA Grapalat" w:hAnsi="GHEA Grapalat"/>
        </w:rPr>
        <w:t xml:space="preserve"> </w:t>
      </w:r>
      <w:r w:rsidR="00374F4A" w:rsidRPr="00C457EE">
        <w:rPr>
          <w:rFonts w:ascii="GHEA Grapalat" w:hAnsi="GHEA Grapalat"/>
          <w:sz w:val="20"/>
          <w:szCs w:val="20"/>
        </w:rPr>
        <w:t xml:space="preserve">Адрес электронной почты </w:t>
      </w:r>
      <w:r w:rsidRPr="00C457EE">
        <w:rPr>
          <w:rFonts w:ascii="GHEA Grapalat" w:hAnsi="GHEA Grapalat"/>
          <w:sz w:val="20"/>
          <w:szCs w:val="20"/>
        </w:rPr>
        <w:t xml:space="preserve">                           </w:t>
      </w:r>
      <w:r w:rsidR="00374F4A" w:rsidRPr="00C457EE">
        <w:rPr>
          <w:rFonts w:ascii="GHEA Grapalat" w:hAnsi="GHEA Grapalat"/>
          <w:sz w:val="20"/>
          <w:szCs w:val="20"/>
        </w:rPr>
        <w:t>__________________</w:t>
      </w:r>
    </w:p>
    <w:p w14:paraId="049C0D21" w14:textId="77777777" w:rsidR="00374F4A" w:rsidRPr="00D3436F" w:rsidRDefault="00B138F3" w:rsidP="00C457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49C0D22" w14:textId="77777777" w:rsidR="00B138F3" w:rsidRDefault="00B138F3" w:rsidP="00C457EE">
      <w:pPr>
        <w:jc w:val="both"/>
        <w:rPr>
          <w:rFonts w:ascii="GHEA Grapalat" w:hAnsi="GHEA Grapalat"/>
        </w:rPr>
      </w:pPr>
    </w:p>
    <w:p w14:paraId="049C0D23" w14:textId="77777777" w:rsidR="009E1181" w:rsidRPr="00C457EE" w:rsidRDefault="00F96993" w:rsidP="00C457EE">
      <w:pPr>
        <w:jc w:val="both"/>
        <w:rPr>
          <w:rFonts w:ascii="GHEA Grapalat" w:hAnsi="GHEA Grapalat"/>
          <w:sz w:val="20"/>
          <w:szCs w:val="20"/>
        </w:rPr>
      </w:pPr>
      <w:r w:rsidRPr="00C457EE">
        <w:rPr>
          <w:rFonts w:ascii="GHEA Grapalat" w:hAnsi="GHEA Grapalat"/>
          <w:sz w:val="20"/>
          <w:szCs w:val="20"/>
        </w:rPr>
        <w:t>Адрес деятельности</w:t>
      </w:r>
      <w:r w:rsidR="009E1181" w:rsidRPr="00C457EE">
        <w:rPr>
          <w:rFonts w:ascii="GHEA Grapalat" w:hAnsi="GHEA Grapalat"/>
          <w:sz w:val="20"/>
          <w:szCs w:val="20"/>
        </w:rPr>
        <w:t xml:space="preserve">              ----------------------------</w:t>
      </w:r>
      <w:r w:rsidR="009627B3" w:rsidRPr="00C457EE">
        <w:rPr>
          <w:rFonts w:ascii="GHEA Grapalat" w:hAnsi="GHEA Grapalat"/>
          <w:sz w:val="20"/>
          <w:szCs w:val="20"/>
        </w:rPr>
        <w:t>--------------------------------</w:t>
      </w:r>
    </w:p>
    <w:p w14:paraId="049C0D24" w14:textId="77777777" w:rsidR="00F96993" w:rsidRDefault="009E1181" w:rsidP="00C457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49C0D25" w14:textId="77777777" w:rsidR="00B16483" w:rsidRDefault="00B16483" w:rsidP="00C457EE">
      <w:pPr>
        <w:jc w:val="both"/>
        <w:rPr>
          <w:rFonts w:ascii="GHEA Grapalat" w:hAnsi="GHEA Grapalat"/>
          <w:sz w:val="18"/>
          <w:szCs w:val="18"/>
        </w:rPr>
      </w:pPr>
    </w:p>
    <w:p w14:paraId="049C0D26" w14:textId="77777777" w:rsidR="00B16483" w:rsidRPr="00C457EE" w:rsidRDefault="00B16483" w:rsidP="00C457EE">
      <w:pPr>
        <w:jc w:val="both"/>
        <w:rPr>
          <w:rFonts w:ascii="GHEA Grapalat" w:hAnsi="GHEA Grapalat"/>
          <w:sz w:val="20"/>
          <w:szCs w:val="20"/>
        </w:rPr>
      </w:pPr>
      <w:r w:rsidRPr="00C457EE">
        <w:rPr>
          <w:rFonts w:ascii="GHEA Grapalat" w:hAnsi="GHEA Grapalat"/>
          <w:sz w:val="20"/>
          <w:szCs w:val="20"/>
        </w:rPr>
        <w:t>Номер телефона                     ------------------------------</w:t>
      </w:r>
      <w:r w:rsidR="009627B3" w:rsidRPr="00C457EE">
        <w:rPr>
          <w:rFonts w:ascii="GHEA Grapalat" w:hAnsi="GHEA Grapalat"/>
          <w:sz w:val="20"/>
          <w:szCs w:val="20"/>
        </w:rPr>
        <w:t>-------------------------------</w:t>
      </w:r>
      <w:r w:rsidRPr="00C457EE">
        <w:rPr>
          <w:rFonts w:ascii="GHEA Grapalat" w:hAnsi="GHEA Grapalat"/>
          <w:sz w:val="20"/>
          <w:szCs w:val="20"/>
        </w:rPr>
        <w:t xml:space="preserve"> </w:t>
      </w:r>
    </w:p>
    <w:p w14:paraId="049C0D27" w14:textId="77777777" w:rsidR="006B3E56" w:rsidRDefault="00B138F3" w:rsidP="00C457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49C0D28" w14:textId="77777777" w:rsidR="00B16483" w:rsidRPr="00D3436F" w:rsidRDefault="00B16483" w:rsidP="00C457EE">
      <w:pPr>
        <w:tabs>
          <w:tab w:val="left" w:pos="7371"/>
        </w:tabs>
        <w:ind w:left="3544" w:firstLine="3"/>
        <w:jc w:val="both"/>
        <w:rPr>
          <w:rFonts w:ascii="GHEA Grapalat" w:hAnsi="GHEA Grapalat"/>
          <w:sz w:val="16"/>
        </w:rPr>
      </w:pPr>
    </w:p>
    <w:p w14:paraId="049C0D29" w14:textId="77777777" w:rsidR="006B3E56" w:rsidRPr="00C457EE" w:rsidRDefault="006B3E56" w:rsidP="00C457EE">
      <w:pPr>
        <w:widowControl w:val="0"/>
        <w:jc w:val="both"/>
        <w:rPr>
          <w:rFonts w:ascii="GHEA Grapalat" w:hAnsi="GHEA Grapalat"/>
          <w:sz w:val="20"/>
          <w:szCs w:val="20"/>
        </w:rPr>
      </w:pPr>
      <w:r w:rsidRPr="00C457EE">
        <w:rPr>
          <w:rFonts w:ascii="GHEA Grapalat" w:hAnsi="GHEA Grapalat"/>
          <w:sz w:val="20"/>
          <w:szCs w:val="20"/>
        </w:rPr>
        <w:t>Настоящим _________________________________объявляет и подтверждает,что:</w:t>
      </w:r>
    </w:p>
    <w:p w14:paraId="049C0D2A" w14:textId="77777777" w:rsidR="006B3E56" w:rsidRDefault="006B3E56" w:rsidP="00C457EE">
      <w:pPr>
        <w:widowControl w:val="0"/>
        <w:ind w:left="2835"/>
        <w:jc w:val="both"/>
        <w:rPr>
          <w:rFonts w:ascii="GHEA Grapalat" w:hAnsi="GHEA Grapalat"/>
          <w:sz w:val="16"/>
        </w:rPr>
      </w:pPr>
      <w:r>
        <w:rPr>
          <w:rFonts w:ascii="GHEA Grapalat" w:hAnsi="GHEA Grapalat"/>
          <w:sz w:val="16"/>
        </w:rPr>
        <w:t>наименование участника</w:t>
      </w:r>
    </w:p>
    <w:p w14:paraId="049C0D2B" w14:textId="3B886EA2" w:rsidR="006B3E56" w:rsidRPr="00C457EE" w:rsidRDefault="006B3E56" w:rsidP="00C457EE">
      <w:pPr>
        <w:pStyle w:val="aff"/>
        <w:widowControl w:val="0"/>
        <w:numPr>
          <w:ilvl w:val="0"/>
          <w:numId w:val="21"/>
        </w:numPr>
        <w:jc w:val="both"/>
        <w:rPr>
          <w:rFonts w:ascii="GHEA Grapalat" w:hAnsi="GHEA Grapalat" w:cs="Arial"/>
          <w:sz w:val="20"/>
          <w:szCs w:val="20"/>
        </w:rPr>
      </w:pPr>
      <w:r w:rsidRPr="00C457EE">
        <w:rPr>
          <w:rFonts w:ascii="GHEA Grapalat" w:hAnsi="GHEA Grapalat"/>
          <w:sz w:val="20"/>
          <w:szCs w:val="20"/>
        </w:rPr>
        <w:t>удовлетворяет</w:t>
      </w:r>
      <w:r w:rsidRPr="00C457EE">
        <w:rPr>
          <w:rFonts w:ascii="GHEA Grapalat" w:hAnsi="GHEA Grapalat"/>
          <w:spacing w:val="-4"/>
          <w:sz w:val="20"/>
          <w:szCs w:val="20"/>
        </w:rPr>
        <w:t xml:space="preserve"> требованиям к праву участия установленным приглашением на </w:t>
      </w:r>
      <w:r w:rsidR="00F75A08">
        <w:rPr>
          <w:rFonts w:ascii="GHEA Grapalat" w:hAnsi="GHEA Grapalat"/>
          <w:sz w:val="20"/>
          <w:szCs w:val="20"/>
        </w:rPr>
        <w:t>запрос котировки</w:t>
      </w:r>
      <w:r w:rsidRPr="00C457EE">
        <w:rPr>
          <w:rFonts w:ascii="GHEA Grapalat" w:hAnsi="GHEA Grapalat"/>
          <w:sz w:val="20"/>
          <w:szCs w:val="20"/>
        </w:rPr>
        <w:t xml:space="preserve"> под кодом "</w:t>
      </w:r>
      <w:r w:rsidR="00A67AF3">
        <w:rPr>
          <w:rFonts w:ascii="GHEA Grapalat" w:hAnsi="GHEA Grapalat"/>
          <w:sz w:val="20"/>
          <w:szCs w:val="20"/>
        </w:rPr>
        <w:t xml:space="preserve"> </w:t>
      </w:r>
      <w:r w:rsidR="000B0745">
        <w:rPr>
          <w:rFonts w:ascii="GHEA Grapalat" w:hAnsi="GHEA Grapalat"/>
          <w:sz w:val="20"/>
          <w:szCs w:val="20"/>
        </w:rPr>
        <w:t>ՍՄ-ՏՀ-ԳՀԱՊՁԲ-25/10</w:t>
      </w:r>
      <w:r w:rsidRPr="00C457EE">
        <w:rPr>
          <w:rFonts w:ascii="GHEA Grapalat" w:hAnsi="GHEA Grapalat"/>
          <w:sz w:val="20"/>
          <w:szCs w:val="20"/>
        </w:rPr>
        <w:t>"*,</w:t>
      </w:r>
      <w:r w:rsidR="00A90FCD" w:rsidRPr="00C457EE">
        <w:rPr>
          <w:rFonts w:ascii="GHEA Grapalat" w:hAnsi="GHEA Grapalat"/>
          <w:sz w:val="20"/>
          <w:szCs w:val="20"/>
        </w:rPr>
        <w:t xml:space="preserve">и обязуется в случае признания </w:t>
      </w:r>
      <w:r w:rsidR="00BF09F8" w:rsidRPr="00C457EE">
        <w:rPr>
          <w:rFonts w:ascii="GHEA Grapalat" w:hAnsi="GHEA Grapalat"/>
          <w:sz w:val="20"/>
          <w:szCs w:val="20"/>
        </w:rPr>
        <w:t>отобранным</w:t>
      </w:r>
      <w:r w:rsidR="00A90FCD" w:rsidRPr="00C457EE">
        <w:rPr>
          <w:rFonts w:ascii="GHEA Grapalat" w:hAnsi="GHEA Grapalat"/>
          <w:sz w:val="20"/>
          <w:szCs w:val="20"/>
        </w:rPr>
        <w:t xml:space="preserve"> участником в порядке и сроки, установленные </w:t>
      </w:r>
      <w:r w:rsidR="00B64C48" w:rsidRPr="00C457EE">
        <w:rPr>
          <w:rFonts w:ascii="GHEA Grapalat" w:hAnsi="GHEA Grapalat"/>
          <w:sz w:val="20"/>
          <w:szCs w:val="20"/>
        </w:rPr>
        <w:t xml:space="preserve">настоящим </w:t>
      </w:r>
      <w:r w:rsidR="00A90FCD" w:rsidRPr="00C457EE">
        <w:rPr>
          <w:rFonts w:ascii="GHEA Grapalat" w:hAnsi="GHEA Grapalat"/>
          <w:sz w:val="20"/>
          <w:szCs w:val="20"/>
        </w:rPr>
        <w:t xml:space="preserve">приглашением </w:t>
      </w:r>
      <w:r w:rsidR="00952531" w:rsidRPr="00C457EE">
        <w:rPr>
          <w:rFonts w:ascii="GHEA Grapalat" w:hAnsi="GHEA Grapalat"/>
          <w:sz w:val="20"/>
          <w:szCs w:val="20"/>
        </w:rPr>
        <w:t xml:space="preserve"> представить обеспечение квалификации</w:t>
      </w:r>
      <w:r w:rsidR="0035493A" w:rsidRPr="00C457EE">
        <w:rPr>
          <w:rFonts w:ascii="GHEA Grapalat" w:hAnsi="GHEA Grapalat"/>
          <w:sz w:val="20"/>
          <w:szCs w:val="20"/>
          <w:vertAlign w:val="superscript"/>
        </w:rPr>
        <w:t>16</w:t>
      </w:r>
      <w:r w:rsidR="00952531" w:rsidRPr="00C457EE">
        <w:rPr>
          <w:rFonts w:ascii="GHEA Grapalat" w:hAnsi="GHEA Grapalat"/>
          <w:sz w:val="20"/>
          <w:szCs w:val="20"/>
        </w:rPr>
        <w:t>,</w:t>
      </w:r>
    </w:p>
    <w:p w14:paraId="049C0D2C" w14:textId="0578C1CD" w:rsidR="006B3E56" w:rsidRPr="00C457EE" w:rsidRDefault="006B3E56" w:rsidP="00C457EE">
      <w:pPr>
        <w:pStyle w:val="aff"/>
        <w:widowControl w:val="0"/>
        <w:numPr>
          <w:ilvl w:val="0"/>
          <w:numId w:val="21"/>
        </w:numPr>
        <w:tabs>
          <w:tab w:val="left" w:pos="567"/>
        </w:tabs>
        <w:jc w:val="both"/>
        <w:rPr>
          <w:rFonts w:ascii="GHEA Grapalat" w:hAnsi="GHEA Grapalat" w:cs="Arial"/>
          <w:sz w:val="20"/>
          <w:szCs w:val="20"/>
        </w:rPr>
      </w:pPr>
      <w:r w:rsidRPr="00C457EE">
        <w:rPr>
          <w:rFonts w:ascii="GHEA Grapalat" w:hAnsi="GHEA Grapalat"/>
          <w:sz w:val="20"/>
          <w:szCs w:val="20"/>
        </w:rPr>
        <w:t xml:space="preserve">в рамках участия в </w:t>
      </w:r>
      <w:r w:rsidR="00F75A08">
        <w:rPr>
          <w:rFonts w:ascii="GHEA Grapalat" w:hAnsi="GHEA Grapalat"/>
          <w:sz w:val="20"/>
          <w:szCs w:val="20"/>
        </w:rPr>
        <w:t>ЗАПРОС КОТИРОВКИ</w:t>
      </w:r>
      <w:r w:rsidR="00305944" w:rsidRPr="00C457EE">
        <w:rPr>
          <w:rFonts w:ascii="GHEA Grapalat" w:hAnsi="GHEA Grapalat"/>
          <w:sz w:val="20"/>
          <w:szCs w:val="20"/>
        </w:rPr>
        <w:t xml:space="preserve"> </w:t>
      </w:r>
      <w:r w:rsidRPr="00C457EE">
        <w:rPr>
          <w:rFonts w:ascii="GHEA Grapalat" w:hAnsi="GHEA Grapalat"/>
          <w:sz w:val="20"/>
          <w:szCs w:val="20"/>
        </w:rPr>
        <w:t>под кодом "</w:t>
      </w:r>
      <w:r w:rsidR="000B0745">
        <w:rPr>
          <w:rFonts w:ascii="GHEA Grapalat" w:hAnsi="GHEA Grapalat"/>
          <w:sz w:val="20"/>
          <w:szCs w:val="20"/>
        </w:rPr>
        <w:t>ՍՄ-ՏՀ-ԳՀԱՊՁԲ-25/10</w:t>
      </w:r>
      <w:r w:rsidRPr="00C457EE">
        <w:rPr>
          <w:rFonts w:ascii="GHEA Grapalat" w:hAnsi="GHEA Grapalat"/>
          <w:sz w:val="20"/>
          <w:szCs w:val="20"/>
        </w:rPr>
        <w:t>"*</w:t>
      </w:r>
    </w:p>
    <w:p w14:paraId="049C0D2D" w14:textId="77777777" w:rsidR="006B3E56" w:rsidRPr="00C457EE" w:rsidRDefault="006B3E56" w:rsidP="00C457EE">
      <w:pPr>
        <w:pStyle w:val="aff"/>
        <w:widowControl w:val="0"/>
        <w:numPr>
          <w:ilvl w:val="0"/>
          <w:numId w:val="22"/>
        </w:numPr>
        <w:tabs>
          <w:tab w:val="left" w:pos="567"/>
        </w:tabs>
        <w:jc w:val="both"/>
        <w:rPr>
          <w:rFonts w:ascii="GHEA Grapalat" w:hAnsi="GHEA Grapalat"/>
          <w:sz w:val="20"/>
          <w:szCs w:val="20"/>
        </w:rPr>
      </w:pPr>
      <w:r w:rsidRPr="00C457EE">
        <w:rPr>
          <w:rFonts w:ascii="GHEA Grapalat" w:hAnsi="GHEA Grapalat"/>
          <w:sz w:val="20"/>
          <w:szCs w:val="20"/>
        </w:rPr>
        <w:t>не допускал и (или) не допустит</w:t>
      </w:r>
      <w:r w:rsidR="00024FA3" w:rsidRPr="00C457EE">
        <w:rPr>
          <w:rFonts w:ascii="GHEA Grapalat" w:hAnsi="GHEA Grapalat"/>
          <w:sz w:val="20"/>
          <w:szCs w:val="20"/>
        </w:rPr>
        <w:t xml:space="preserve"> </w:t>
      </w:r>
      <w:r w:rsidR="00024FA3" w:rsidRPr="00C457EE">
        <w:rPr>
          <w:rFonts w:ascii="GHEA Grapalat" w:hAnsi="GHEA Grapalat"/>
          <w:sz w:val="20"/>
          <w:szCs w:val="20"/>
          <w:lang w:val="hy-AM"/>
        </w:rPr>
        <w:t>недобросовестн</w:t>
      </w:r>
      <w:r w:rsidR="00024FA3" w:rsidRPr="00C457EE">
        <w:rPr>
          <w:rFonts w:ascii="GHEA Grapalat" w:hAnsi="GHEA Grapalat"/>
          <w:sz w:val="20"/>
          <w:szCs w:val="20"/>
        </w:rPr>
        <w:t>ой</w:t>
      </w:r>
      <w:r w:rsidR="00024FA3" w:rsidRPr="00C457EE">
        <w:rPr>
          <w:rFonts w:ascii="GHEA Grapalat" w:hAnsi="GHEA Grapalat"/>
          <w:sz w:val="20"/>
          <w:szCs w:val="20"/>
          <w:lang w:val="hy-AM"/>
        </w:rPr>
        <w:t xml:space="preserve"> конкуренци</w:t>
      </w:r>
      <w:r w:rsidR="00024FA3" w:rsidRPr="00C457EE">
        <w:rPr>
          <w:rFonts w:ascii="GHEA Grapalat" w:hAnsi="GHEA Grapalat"/>
          <w:sz w:val="20"/>
          <w:szCs w:val="20"/>
        </w:rPr>
        <w:t>и,</w:t>
      </w:r>
      <w:r w:rsidRPr="00C457EE">
        <w:rPr>
          <w:rFonts w:ascii="GHEA Grapalat" w:hAnsi="GHEA Grapalat"/>
          <w:sz w:val="20"/>
          <w:szCs w:val="20"/>
        </w:rPr>
        <w:t xml:space="preserve"> злоупотребления доминирующим положением и антиконкурентного соглашения,</w:t>
      </w:r>
    </w:p>
    <w:p w14:paraId="049C0D2E" w14:textId="77777777" w:rsidR="006B3E56" w:rsidRPr="00C457EE" w:rsidRDefault="006B3E56" w:rsidP="00C457EE">
      <w:pPr>
        <w:pStyle w:val="aff"/>
        <w:widowControl w:val="0"/>
        <w:numPr>
          <w:ilvl w:val="0"/>
          <w:numId w:val="22"/>
        </w:numPr>
        <w:tabs>
          <w:tab w:val="left" w:pos="567"/>
        </w:tabs>
        <w:jc w:val="both"/>
        <w:rPr>
          <w:rFonts w:ascii="GHEA Grapalat" w:hAnsi="GHEA Grapalat"/>
          <w:spacing w:val="-6"/>
          <w:sz w:val="20"/>
          <w:szCs w:val="20"/>
        </w:rPr>
      </w:pPr>
      <w:r w:rsidRPr="00C457EE">
        <w:rPr>
          <w:rFonts w:ascii="GHEA Grapalat" w:hAnsi="GHEA Grapalat"/>
          <w:spacing w:val="-6"/>
          <w:sz w:val="20"/>
          <w:szCs w:val="20"/>
        </w:rPr>
        <w:t xml:space="preserve">отсутствует случай установленного приглашением на </w:t>
      </w:r>
      <w:r w:rsidR="00F75A08">
        <w:rPr>
          <w:rFonts w:ascii="GHEA Grapalat" w:hAnsi="GHEA Grapalat"/>
          <w:sz w:val="20"/>
          <w:szCs w:val="20"/>
        </w:rPr>
        <w:t>запрос котировки</w:t>
      </w:r>
      <w:r w:rsidRPr="00C457EE">
        <w:rPr>
          <w:rFonts w:ascii="GHEA Grapalat" w:hAnsi="GHEA Grapalat"/>
          <w:sz w:val="20"/>
          <w:szCs w:val="20"/>
        </w:rPr>
        <w:t xml:space="preserve"> случая     одновременного </w:t>
      </w:r>
    </w:p>
    <w:p w14:paraId="049C0D2F" w14:textId="77777777" w:rsidR="006B3E56" w:rsidRPr="00C457EE" w:rsidRDefault="006B3E56" w:rsidP="00C457EE">
      <w:pPr>
        <w:pStyle w:val="a3"/>
        <w:widowControl w:val="0"/>
        <w:spacing w:line="240" w:lineRule="auto"/>
        <w:ind w:firstLine="0"/>
        <w:jc w:val="left"/>
        <w:rPr>
          <w:rFonts w:ascii="GHEA Grapalat" w:hAnsi="GHEA Grapalat"/>
          <w:i w:val="0"/>
        </w:rPr>
      </w:pPr>
      <w:r w:rsidRPr="00C457EE">
        <w:rPr>
          <w:rFonts w:ascii="GHEA Grapalat" w:hAnsi="GHEA Grapalat"/>
          <w:i w:val="0"/>
        </w:rPr>
        <w:t>участия взаимосвязанных с ________________ лиц и (или) учрежденных__________</w:t>
      </w:r>
    </w:p>
    <w:p w14:paraId="049C0D30" w14:textId="77777777" w:rsidR="006B3E56" w:rsidRDefault="006B3E56" w:rsidP="00C457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49C0D31" w14:textId="77777777" w:rsidR="006B3E56" w:rsidRDefault="006B3E56" w:rsidP="00C457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49C0D32" w14:textId="77777777" w:rsidR="006B3E56" w:rsidRPr="00C457EE" w:rsidRDefault="006B3E56" w:rsidP="00C457EE">
      <w:pPr>
        <w:widowControl w:val="0"/>
        <w:jc w:val="both"/>
        <w:rPr>
          <w:rFonts w:ascii="GHEA Grapalat" w:hAnsi="GHEA Grapalat"/>
          <w:sz w:val="20"/>
          <w:szCs w:val="20"/>
          <w:u w:val="single"/>
        </w:rPr>
      </w:pPr>
      <w:r w:rsidRPr="00C457EE">
        <w:rPr>
          <w:rFonts w:ascii="GHEA Grapalat" w:hAnsi="GHEA Grapalat"/>
          <w:sz w:val="20"/>
          <w:szCs w:val="20"/>
        </w:rPr>
        <w:t>организаций, либо организаций, имеющих принадлежащую ____________________</w:t>
      </w:r>
    </w:p>
    <w:p w14:paraId="049C0D33" w14:textId="77777777" w:rsidR="006B3E56" w:rsidRDefault="006B3E56" w:rsidP="00C457EE">
      <w:pPr>
        <w:widowControl w:val="0"/>
        <w:ind w:left="7088"/>
        <w:jc w:val="both"/>
        <w:rPr>
          <w:rFonts w:ascii="GHEA Grapalat" w:hAnsi="GHEA Grapalat"/>
        </w:rPr>
      </w:pPr>
      <w:r>
        <w:rPr>
          <w:rFonts w:ascii="GHEA Grapalat" w:hAnsi="GHEA Grapalat"/>
          <w:vertAlign w:val="superscript"/>
        </w:rPr>
        <w:t>наименование участника</w:t>
      </w:r>
    </w:p>
    <w:p w14:paraId="049C0D34" w14:textId="77777777" w:rsidR="006B3E56" w:rsidRPr="00C457EE" w:rsidRDefault="006B3E56" w:rsidP="00C457EE">
      <w:pPr>
        <w:widowControl w:val="0"/>
        <w:jc w:val="both"/>
        <w:rPr>
          <w:ins w:id="0" w:author="Inesa Kocharyan" w:date="2021-09-01T13:44:00Z"/>
          <w:rFonts w:ascii="GHEA Grapalat" w:hAnsi="GHEA Grapalat"/>
          <w:sz w:val="20"/>
          <w:szCs w:val="20"/>
        </w:rPr>
      </w:pPr>
      <w:r w:rsidRPr="00C457EE">
        <w:rPr>
          <w:rFonts w:ascii="GHEA Grapalat" w:hAnsi="GHEA Grapalat"/>
          <w:sz w:val="20"/>
          <w:szCs w:val="20"/>
        </w:rPr>
        <w:t>долю (пай) в размере более пятидесяти процентов</w:t>
      </w:r>
      <w:r w:rsidR="00BB6319" w:rsidRPr="00C457EE">
        <w:rPr>
          <w:rFonts w:ascii="GHEA Grapalat" w:hAnsi="GHEA Grapalat"/>
          <w:sz w:val="20"/>
          <w:szCs w:val="20"/>
        </w:rPr>
        <w:t>.</w:t>
      </w:r>
    </w:p>
    <w:p w14:paraId="049C0D35" w14:textId="77777777" w:rsidR="00BB6319" w:rsidRDefault="00BB6319" w:rsidP="00C457EE">
      <w:pPr>
        <w:widowControl w:val="0"/>
        <w:contextualSpacing/>
        <w:jc w:val="both"/>
        <w:rPr>
          <w:rFonts w:ascii="GHEA Grapalat" w:hAnsi="GHEA Grapalat"/>
        </w:rPr>
      </w:pPr>
      <w:r w:rsidRPr="00C457EE">
        <w:rPr>
          <w:rFonts w:ascii="GHEA Grapalat" w:hAnsi="GHEA Grapalat"/>
          <w:sz w:val="20"/>
          <w:szCs w:val="20"/>
        </w:rPr>
        <w:t>Ниже  ------------</w:t>
      </w:r>
      <w:r w:rsidR="009A73EA" w:rsidRPr="00C457EE">
        <w:rPr>
          <w:rFonts w:ascii="GHEA Grapalat" w:hAnsi="GHEA Grapalat"/>
          <w:sz w:val="20"/>
          <w:szCs w:val="20"/>
        </w:rPr>
        <w:t>---------------------------</w:t>
      </w:r>
      <w:r w:rsidRPr="00C457EE">
        <w:rPr>
          <w:rFonts w:ascii="GHEA Grapalat" w:hAnsi="GHEA Grapalat"/>
          <w:sz w:val="20"/>
          <w:szCs w:val="20"/>
        </w:rPr>
        <w:t>-</w:t>
      </w:r>
      <w:r w:rsidR="009A73EA" w:rsidRPr="00C457EE">
        <w:rPr>
          <w:rFonts w:ascii="GHEA Grapalat" w:hAnsi="GHEA Grapalat"/>
          <w:sz w:val="20"/>
          <w:szCs w:val="20"/>
        </w:rPr>
        <w:t xml:space="preserve"> </w:t>
      </w:r>
      <w:r w:rsidR="004A5C6D" w:rsidRPr="00C457EE">
        <w:rPr>
          <w:rFonts w:ascii="GHEA Grapalat" w:hAnsi="GHEA Grapalat"/>
          <w:sz w:val="20"/>
          <w:szCs w:val="20"/>
        </w:rPr>
        <w:t xml:space="preserve">представляет </w:t>
      </w:r>
      <w:r w:rsidR="009A73EA" w:rsidRPr="00C457EE">
        <w:rPr>
          <w:rFonts w:ascii="GHEA Grapalat" w:hAnsi="GHEA Grapalat"/>
          <w:sz w:val="20"/>
          <w:szCs w:val="20"/>
        </w:rPr>
        <w:t>ссылку на сайт, содержащий</w:t>
      </w:r>
    </w:p>
    <w:p w14:paraId="049C0D36" w14:textId="77777777" w:rsidR="00BB6319" w:rsidRDefault="00BB6319" w:rsidP="00C457EE">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14:paraId="049C0D37" w14:textId="1ED8D961" w:rsidR="007D1008" w:rsidRPr="00C457EE" w:rsidRDefault="009A73EA" w:rsidP="00C457EE">
      <w:pPr>
        <w:widowControl w:val="0"/>
        <w:jc w:val="both"/>
        <w:rPr>
          <w:rFonts w:ascii="GHEA Grapalat" w:hAnsi="GHEA Grapalat"/>
          <w:sz w:val="20"/>
          <w:szCs w:val="20"/>
        </w:rPr>
      </w:pPr>
      <w:r w:rsidRPr="00C457EE">
        <w:rPr>
          <w:rFonts w:ascii="GHEA Grapalat" w:hAnsi="GHEA Grapalat"/>
          <w:sz w:val="20"/>
          <w:szCs w:val="20"/>
        </w:rPr>
        <w:lastRenderedPageBreak/>
        <w:t xml:space="preserve">информацию о реальных бенефициарах </w:t>
      </w:r>
      <w:r w:rsidR="00BB6319" w:rsidRPr="00C457EE">
        <w:rPr>
          <w:rFonts w:ascii="GHEA Grapalat" w:hAnsi="GHEA Grapalat"/>
          <w:sz w:val="20"/>
          <w:szCs w:val="20"/>
        </w:rPr>
        <w:t xml:space="preserve">---------------------------------------------------- </w:t>
      </w:r>
      <w:r w:rsidR="006B3E56" w:rsidRPr="00C457EE">
        <w:rPr>
          <w:rStyle w:val="af6"/>
          <w:rFonts w:ascii="GHEA Grapalat" w:hAnsi="GHEA Grapalat"/>
          <w:sz w:val="20"/>
          <w:szCs w:val="20"/>
        </w:rPr>
        <w:footnoteReference w:customMarkFollows="1" w:id="5"/>
        <w:t>**</w:t>
      </w:r>
      <w:r w:rsidRPr="00C457EE">
        <w:rPr>
          <w:rFonts w:ascii="GHEA Grapalat" w:hAnsi="GHEA Grapalat"/>
          <w:sz w:val="20"/>
          <w:szCs w:val="20"/>
        </w:rPr>
        <w:t>.</w:t>
      </w:r>
      <w:r w:rsidR="006B3E56" w:rsidRPr="00C457EE">
        <w:rPr>
          <w:rFonts w:ascii="GHEA Grapalat" w:hAnsi="GHEA Grapalat"/>
          <w:sz w:val="20"/>
          <w:szCs w:val="20"/>
        </w:rPr>
        <w:t xml:space="preserve"> </w:t>
      </w:r>
    </w:p>
    <w:p w14:paraId="049C0D38" w14:textId="77777777" w:rsidR="00923711" w:rsidRDefault="00923711" w:rsidP="00C457EE">
      <w:pPr>
        <w:rPr>
          <w:rFonts w:ascii="GHEA Grapalat" w:hAnsi="GHEA Grapalat"/>
        </w:rPr>
      </w:pPr>
    </w:p>
    <w:p w14:paraId="049C0D39" w14:textId="77777777" w:rsidR="00110534" w:rsidRDefault="00F36AD3" w:rsidP="00C457EE">
      <w:pPr>
        <w:jc w:val="both"/>
        <w:rPr>
          <w:rFonts w:ascii="GHEA Grapalat" w:hAnsi="GHEA Grapalat"/>
        </w:rPr>
      </w:pPr>
      <w:r>
        <w:rPr>
          <w:rFonts w:ascii="GHEA Grapalat" w:hAnsi="GHEA Grapalat"/>
        </w:rPr>
        <w:t xml:space="preserve"> </w:t>
      </w:r>
    </w:p>
    <w:p w14:paraId="049C0D3A" w14:textId="77777777" w:rsidR="00993891" w:rsidRPr="00C457EE" w:rsidRDefault="00F36AD3" w:rsidP="00C457EE">
      <w:pPr>
        <w:jc w:val="both"/>
        <w:rPr>
          <w:rFonts w:ascii="GHEA Grapalat" w:hAnsi="GHEA Grapalat"/>
          <w:sz w:val="20"/>
          <w:szCs w:val="20"/>
        </w:rPr>
      </w:pPr>
      <w:r w:rsidRPr="00C457EE">
        <w:rPr>
          <w:rFonts w:ascii="GHEA Grapalat" w:hAnsi="GHEA Grapalat"/>
          <w:sz w:val="20"/>
          <w:szCs w:val="20"/>
        </w:rPr>
        <w:t xml:space="preserve">Прилагается  </w:t>
      </w:r>
      <w:r w:rsidR="00F855BB" w:rsidRPr="00C457EE">
        <w:rPr>
          <w:rFonts w:ascii="GHEA Grapalat" w:hAnsi="GHEA Grapalat"/>
          <w:sz w:val="20"/>
          <w:szCs w:val="20"/>
        </w:rPr>
        <w:t xml:space="preserve">полное описание предлагаемого </w:t>
      </w:r>
      <w:r w:rsidR="00AA4DC0" w:rsidRPr="00C457EE">
        <w:rPr>
          <w:rFonts w:ascii="GHEA Grapalat" w:hAnsi="GHEA Grapalat"/>
          <w:sz w:val="20"/>
          <w:szCs w:val="20"/>
        </w:rPr>
        <w:t xml:space="preserve">  ----------------------------</w:t>
      </w:r>
      <w:r w:rsidRPr="00C457EE">
        <w:rPr>
          <w:rFonts w:ascii="GHEA Grapalat" w:hAnsi="GHEA Grapalat"/>
          <w:sz w:val="20"/>
          <w:szCs w:val="20"/>
        </w:rPr>
        <w:t xml:space="preserve"> </w:t>
      </w:r>
      <w:r w:rsidR="00F855BB" w:rsidRPr="00C457EE">
        <w:rPr>
          <w:rFonts w:ascii="GHEA Grapalat" w:hAnsi="GHEA Grapalat"/>
          <w:sz w:val="20"/>
          <w:szCs w:val="20"/>
        </w:rPr>
        <w:t xml:space="preserve">    товара</w:t>
      </w:r>
      <w:r w:rsidR="00B14486" w:rsidRPr="00C457EE">
        <w:rPr>
          <w:rFonts w:ascii="GHEA Grapalat" w:hAnsi="GHEA Grapalat"/>
          <w:sz w:val="20"/>
          <w:szCs w:val="20"/>
        </w:rPr>
        <w:t>,</w:t>
      </w:r>
      <w:r w:rsidR="00F855BB" w:rsidRPr="00C457EE">
        <w:rPr>
          <w:rFonts w:ascii="GHEA Grapalat" w:hAnsi="GHEA Grapalat"/>
          <w:sz w:val="20"/>
          <w:szCs w:val="20"/>
        </w:rPr>
        <w:t xml:space="preserve"> </w:t>
      </w:r>
    </w:p>
    <w:p w14:paraId="049C0D3B" w14:textId="77777777" w:rsidR="00993891" w:rsidRDefault="00993891" w:rsidP="00C457EE">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49C0D3C" w14:textId="77777777" w:rsidR="006B3E56" w:rsidRPr="00C457EE" w:rsidRDefault="00F855BB" w:rsidP="00C457EE">
      <w:pPr>
        <w:jc w:val="both"/>
        <w:rPr>
          <w:rFonts w:ascii="GHEA Grapalat" w:hAnsi="GHEA Grapalat"/>
          <w:sz w:val="20"/>
          <w:szCs w:val="20"/>
          <w:lang w:val="hy-AM"/>
        </w:rPr>
      </w:pPr>
      <w:r w:rsidRPr="00C457EE">
        <w:rPr>
          <w:rFonts w:ascii="GHEA Grapalat" w:hAnsi="GHEA Grapalat"/>
          <w:sz w:val="20"/>
          <w:szCs w:val="20"/>
        </w:rPr>
        <w:t>согласно Приложению 1.1</w:t>
      </w:r>
      <w:r w:rsidR="00C061DC" w:rsidRPr="00C457EE">
        <w:rPr>
          <w:rFonts w:ascii="GHEA Grapalat" w:hAnsi="GHEA Grapalat"/>
          <w:sz w:val="20"/>
          <w:szCs w:val="20"/>
        </w:rPr>
        <w:t>.</w:t>
      </w:r>
      <w:r w:rsidR="00F36AD3" w:rsidRPr="00C457EE">
        <w:rPr>
          <w:rFonts w:ascii="GHEA Grapalat" w:hAnsi="GHEA Grapalat"/>
          <w:sz w:val="20"/>
          <w:szCs w:val="20"/>
        </w:rPr>
        <w:t xml:space="preserve"> </w:t>
      </w:r>
      <w:r w:rsidRPr="00C457EE">
        <w:rPr>
          <w:rFonts w:ascii="GHEA Grapalat" w:hAnsi="GHEA Grapalat"/>
          <w:sz w:val="20"/>
          <w:szCs w:val="20"/>
        </w:rPr>
        <w:t xml:space="preserve"> </w:t>
      </w:r>
      <w:r w:rsidR="00F36AD3" w:rsidRPr="00C457EE">
        <w:rPr>
          <w:rFonts w:ascii="GHEA Grapalat" w:hAnsi="GHEA Grapalat"/>
          <w:sz w:val="20"/>
          <w:szCs w:val="20"/>
        </w:rPr>
        <w:t xml:space="preserve"> </w:t>
      </w:r>
      <w:r w:rsidR="00DA5D3D" w:rsidRPr="00C457EE">
        <w:rPr>
          <w:rFonts w:ascii="GHEA Grapalat" w:hAnsi="GHEA Grapalat"/>
          <w:sz w:val="20"/>
          <w:szCs w:val="20"/>
        </w:rPr>
        <w:t xml:space="preserve">                                                                             </w:t>
      </w:r>
      <w:r w:rsidRPr="00C457EE">
        <w:rPr>
          <w:rFonts w:ascii="GHEA Grapalat" w:hAnsi="GHEA Grapalat"/>
          <w:sz w:val="20"/>
          <w:szCs w:val="20"/>
        </w:rPr>
        <w:t xml:space="preserve">                                     </w:t>
      </w:r>
      <w:r w:rsidR="00DA5D3D" w:rsidRPr="00C457EE">
        <w:rPr>
          <w:rFonts w:ascii="GHEA Grapalat" w:hAnsi="GHEA Grapalat"/>
          <w:sz w:val="20"/>
          <w:szCs w:val="20"/>
        </w:rPr>
        <w:t xml:space="preserve">      </w:t>
      </w:r>
    </w:p>
    <w:p w14:paraId="049C0D3D" w14:textId="77777777" w:rsidR="00F855BB" w:rsidRDefault="00F855BB" w:rsidP="00C457EE">
      <w:pPr>
        <w:tabs>
          <w:tab w:val="left" w:pos="7371"/>
        </w:tabs>
        <w:ind w:left="3544" w:firstLine="3"/>
        <w:jc w:val="both"/>
        <w:rPr>
          <w:rFonts w:ascii="GHEA Grapalat" w:hAnsi="GHEA Grapalat"/>
          <w:sz w:val="16"/>
          <w:lang w:val="hy-AM"/>
        </w:rPr>
      </w:pPr>
    </w:p>
    <w:p w14:paraId="049C0D3E" w14:textId="77777777" w:rsidR="006B3E56" w:rsidRPr="00770B03" w:rsidRDefault="006B3E56" w:rsidP="00C457EE">
      <w:pPr>
        <w:tabs>
          <w:tab w:val="left" w:pos="7371"/>
        </w:tabs>
        <w:ind w:left="3544" w:firstLine="3"/>
        <w:jc w:val="both"/>
        <w:rPr>
          <w:rFonts w:ascii="GHEA Grapalat" w:hAnsi="GHEA Grapalat"/>
          <w:sz w:val="16"/>
        </w:rPr>
      </w:pPr>
    </w:p>
    <w:p w14:paraId="049C0D3F" w14:textId="77777777" w:rsidR="00374F4A" w:rsidRPr="000C1746" w:rsidRDefault="00374F4A" w:rsidP="00C457E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49C0D40" w14:textId="77777777" w:rsidR="00374F4A" w:rsidRPr="000C1746" w:rsidRDefault="00374F4A" w:rsidP="00C457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49C0D41" w14:textId="77777777" w:rsidR="00374F4A" w:rsidRPr="000C1746" w:rsidRDefault="00374F4A" w:rsidP="00C457EE">
      <w:pPr>
        <w:ind w:left="1134"/>
        <w:jc w:val="both"/>
        <w:rPr>
          <w:rFonts w:ascii="GHEA Grapalat" w:hAnsi="GHEA Grapalat"/>
          <w:sz w:val="16"/>
        </w:rPr>
      </w:pPr>
      <w:r w:rsidRPr="000C1746">
        <w:rPr>
          <w:rFonts w:ascii="GHEA Grapalat" w:hAnsi="GHEA Grapalat"/>
          <w:sz w:val="16"/>
        </w:rPr>
        <w:t>имя, фамилия руководителя)</w:t>
      </w:r>
    </w:p>
    <w:p w14:paraId="049C0D42" w14:textId="77777777" w:rsidR="0094684E" w:rsidRPr="009044F1" w:rsidRDefault="00B2572B" w:rsidP="00C457EE">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9C0D43" w14:textId="77777777" w:rsidR="00123294" w:rsidRDefault="00123294" w:rsidP="00C457EE">
      <w:pPr>
        <w:rPr>
          <w:rFonts w:ascii="GHEA Grapalat" w:hAnsi="GHEA Grapalat"/>
          <w:b/>
        </w:rPr>
      </w:pPr>
      <w:r>
        <w:rPr>
          <w:rFonts w:ascii="GHEA Grapalat" w:hAnsi="GHEA Grapalat"/>
          <w:b/>
        </w:rPr>
        <w:br w:type="page"/>
      </w:r>
    </w:p>
    <w:p w14:paraId="049C0D44" w14:textId="77777777" w:rsidR="00B048B2" w:rsidRPr="00C457EE" w:rsidRDefault="00B048B2" w:rsidP="00C457EE">
      <w:pPr>
        <w:rPr>
          <w:rFonts w:ascii="GHEA Grapalat" w:hAnsi="GHEA Grapalat"/>
          <w:b/>
          <w:sz w:val="20"/>
          <w:szCs w:val="20"/>
        </w:rPr>
      </w:pPr>
    </w:p>
    <w:p w14:paraId="049C0D45" w14:textId="77777777" w:rsidR="00D043C1" w:rsidRPr="00C457EE" w:rsidRDefault="00D043C1" w:rsidP="00C457EE">
      <w:pPr>
        <w:pStyle w:val="3"/>
        <w:keepNext w:val="0"/>
        <w:widowControl w:val="0"/>
        <w:spacing w:line="240" w:lineRule="auto"/>
        <w:ind w:firstLine="567"/>
        <w:jc w:val="right"/>
        <w:rPr>
          <w:rFonts w:ascii="GHEA Grapalat" w:hAnsi="GHEA Grapalat" w:cs="Arial"/>
          <w:b/>
          <w:i w:val="0"/>
        </w:rPr>
      </w:pPr>
      <w:r w:rsidRPr="00C457EE">
        <w:rPr>
          <w:rFonts w:ascii="GHEA Grapalat" w:hAnsi="GHEA Grapalat"/>
          <w:b/>
          <w:i w:val="0"/>
        </w:rPr>
        <w:t>Приложение № 1,1</w:t>
      </w:r>
    </w:p>
    <w:p w14:paraId="049C0D46" w14:textId="5E7E946E" w:rsidR="00D043C1" w:rsidRPr="00C457EE" w:rsidRDefault="00D043C1"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Pr="00C457EE">
        <w:rPr>
          <w:rFonts w:ascii="GHEA Grapalat" w:hAnsi="GHEA Grapalat" w:cs="Arial"/>
          <w:b/>
        </w:rPr>
        <w:br/>
      </w:r>
      <w:r w:rsidRPr="00C457EE">
        <w:rPr>
          <w:rFonts w:ascii="GHEA Grapalat" w:hAnsi="GHEA Grapalat"/>
          <w:b/>
        </w:rPr>
        <w:t>под кодом "</w:t>
      </w:r>
      <w:r w:rsidR="000B0745">
        <w:rPr>
          <w:rFonts w:ascii="GHEA Grapalat" w:hAnsi="GHEA Grapalat"/>
          <w:b/>
        </w:rPr>
        <w:t>ՍՄ-ՏՀ-ԳՀԱՊՁԲ-25/10</w:t>
      </w:r>
      <w:r w:rsidRPr="00C457EE">
        <w:rPr>
          <w:rFonts w:ascii="GHEA Grapalat" w:hAnsi="GHEA Grapalat"/>
          <w:b/>
        </w:rPr>
        <w:t>"</w:t>
      </w:r>
      <w:r w:rsidRPr="00C457EE">
        <w:rPr>
          <w:rStyle w:val="af6"/>
          <w:rFonts w:ascii="GHEA Grapalat" w:hAnsi="GHEA Grapalat"/>
          <w:b/>
        </w:rPr>
        <w:footnoteReference w:customMarkFollows="1" w:id="6"/>
        <w:t>*</w:t>
      </w:r>
    </w:p>
    <w:p w14:paraId="049C0D47" w14:textId="77777777" w:rsidR="00D043C1" w:rsidRPr="00C457EE" w:rsidRDefault="00D043C1" w:rsidP="00C457EE">
      <w:pPr>
        <w:widowControl w:val="0"/>
        <w:ind w:left="567" w:right="565"/>
        <w:jc w:val="center"/>
        <w:rPr>
          <w:rFonts w:ascii="GHEA Grapalat" w:hAnsi="GHEA Grapalat"/>
          <w:b/>
          <w:sz w:val="20"/>
          <w:szCs w:val="20"/>
        </w:rPr>
      </w:pPr>
    </w:p>
    <w:p w14:paraId="049C0D48" w14:textId="77777777" w:rsidR="00D043C1" w:rsidRPr="00C457EE" w:rsidRDefault="00D043C1" w:rsidP="00C457EE">
      <w:pPr>
        <w:pStyle w:val="3"/>
        <w:keepNext w:val="0"/>
        <w:widowControl w:val="0"/>
        <w:spacing w:line="240" w:lineRule="auto"/>
        <w:ind w:left="567" w:right="565"/>
        <w:rPr>
          <w:rFonts w:ascii="GHEA Grapalat" w:hAnsi="GHEA Grapalat"/>
          <w:b/>
          <w:i w:val="0"/>
        </w:rPr>
      </w:pPr>
      <w:r w:rsidRPr="00C457EE">
        <w:rPr>
          <w:rFonts w:ascii="GHEA Grapalat" w:hAnsi="GHEA Grapalat"/>
          <w:b/>
          <w:i w:val="0"/>
        </w:rPr>
        <w:t>ПОЛНОЕ ОПИСАНИЕ</w:t>
      </w:r>
    </w:p>
    <w:p w14:paraId="049C0D49" w14:textId="77777777" w:rsidR="00D043C1" w:rsidRPr="00C457EE" w:rsidRDefault="00D043C1" w:rsidP="00C457EE">
      <w:pPr>
        <w:pStyle w:val="3"/>
        <w:keepNext w:val="0"/>
        <w:widowControl w:val="0"/>
        <w:spacing w:line="240" w:lineRule="auto"/>
        <w:ind w:left="567" w:right="565"/>
        <w:rPr>
          <w:rFonts w:ascii="GHEA Grapalat" w:hAnsi="GHEA Grapalat"/>
          <w:b/>
          <w:i w:val="0"/>
        </w:rPr>
      </w:pPr>
      <w:r w:rsidRPr="00C457EE">
        <w:rPr>
          <w:rFonts w:ascii="GHEA Grapalat" w:hAnsi="GHEA Grapalat"/>
          <w:b/>
          <w:i w:val="0"/>
        </w:rPr>
        <w:t xml:space="preserve">предлагаемого </w:t>
      </w:r>
      <w:r w:rsidR="00A35FB1" w:rsidRPr="00C457EE">
        <w:rPr>
          <w:rFonts w:ascii="GHEA Grapalat" w:hAnsi="GHEA Grapalat"/>
          <w:b/>
          <w:i w:val="0"/>
        </w:rPr>
        <w:t>товара</w:t>
      </w:r>
    </w:p>
    <w:p w14:paraId="049C0D4A" w14:textId="77777777" w:rsidR="00D043C1" w:rsidRPr="00C457EE" w:rsidRDefault="00D043C1" w:rsidP="00C457EE">
      <w:pPr>
        <w:pStyle w:val="3"/>
        <w:keepNext w:val="0"/>
        <w:widowControl w:val="0"/>
        <w:spacing w:line="240" w:lineRule="auto"/>
        <w:ind w:left="567" w:right="565"/>
        <w:rPr>
          <w:rFonts w:ascii="GHEA Grapalat" w:hAnsi="GHEA Grapalat" w:cs="Arial"/>
        </w:rPr>
      </w:pPr>
    </w:p>
    <w:p w14:paraId="049C0D4B" w14:textId="77777777" w:rsidR="00D043C1" w:rsidRPr="00C457EE" w:rsidRDefault="00D043C1" w:rsidP="00C457EE">
      <w:pPr>
        <w:widowControl w:val="0"/>
        <w:jc w:val="both"/>
        <w:rPr>
          <w:rFonts w:ascii="GHEA Grapalat" w:hAnsi="GHEA Grapalat"/>
          <w:sz w:val="20"/>
          <w:szCs w:val="20"/>
        </w:rPr>
      </w:pPr>
      <w:r w:rsidRPr="00C457EE">
        <w:rPr>
          <w:rFonts w:ascii="GHEA Grapalat" w:hAnsi="GHEA Grapalat"/>
          <w:sz w:val="20"/>
          <w:szCs w:val="20"/>
        </w:rPr>
        <w:t xml:space="preserve">_____________________________,                               в качестве участника в </w:t>
      </w:r>
    </w:p>
    <w:p w14:paraId="049C0D4C" w14:textId="77777777" w:rsidR="00D043C1" w:rsidRPr="00C457EE" w:rsidRDefault="00D043C1" w:rsidP="00C457EE">
      <w:pPr>
        <w:widowControl w:val="0"/>
        <w:jc w:val="both"/>
        <w:rPr>
          <w:rFonts w:ascii="GHEA Grapalat" w:hAnsi="GHEA Grapalat" w:cs="Arial"/>
          <w:sz w:val="20"/>
          <w:szCs w:val="20"/>
          <w:u w:val="single"/>
        </w:rPr>
      </w:pPr>
      <w:r w:rsidRPr="00C457EE">
        <w:rPr>
          <w:rFonts w:ascii="GHEA Grapalat" w:hAnsi="GHEA Grapalat"/>
          <w:sz w:val="20"/>
          <w:szCs w:val="20"/>
        </w:rPr>
        <w:t>наименование участника</w:t>
      </w:r>
    </w:p>
    <w:p w14:paraId="049C0D4D" w14:textId="60A758AD" w:rsidR="00D043C1" w:rsidRPr="00C457EE" w:rsidRDefault="00D043C1" w:rsidP="00C457EE">
      <w:pPr>
        <w:widowControl w:val="0"/>
        <w:jc w:val="both"/>
        <w:rPr>
          <w:rFonts w:ascii="GHEA Grapalat" w:hAnsi="GHEA Grapalat"/>
          <w:sz w:val="20"/>
          <w:szCs w:val="20"/>
        </w:rPr>
      </w:pPr>
      <w:r w:rsidRPr="00C457EE">
        <w:rPr>
          <w:rFonts w:ascii="GHEA Grapalat" w:hAnsi="GHEA Grapalat"/>
          <w:sz w:val="20"/>
          <w:szCs w:val="20"/>
        </w:rPr>
        <w:t>рамках открытого конкурса под кодом "</w:t>
      </w:r>
      <w:r w:rsidR="000B0745">
        <w:rPr>
          <w:rFonts w:ascii="GHEA Grapalat" w:hAnsi="GHEA Grapalat"/>
          <w:sz w:val="20"/>
          <w:szCs w:val="20"/>
        </w:rPr>
        <w:t>ՍՄ-ՏՀ-ԳՀԱՊՁԲ-25/10</w:t>
      </w:r>
      <w:r w:rsidRPr="00C457EE">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457EE" w14:paraId="049C0D51" w14:textId="77777777" w:rsidTr="00FF3F2A">
        <w:tc>
          <w:tcPr>
            <w:tcW w:w="1042" w:type="dxa"/>
            <w:vMerge w:val="restart"/>
            <w:vAlign w:val="center"/>
          </w:tcPr>
          <w:p w14:paraId="049C0D4E" w14:textId="77777777" w:rsidR="00EE1022" w:rsidRPr="00C457EE" w:rsidRDefault="00EE1022" w:rsidP="00C457EE">
            <w:pPr>
              <w:widowControl w:val="0"/>
              <w:jc w:val="center"/>
              <w:rPr>
                <w:rFonts w:ascii="GHEA Grapalat" w:hAnsi="GHEA Grapalat"/>
                <w:b/>
                <w:sz w:val="20"/>
                <w:szCs w:val="20"/>
              </w:rPr>
            </w:pPr>
          </w:p>
          <w:p w14:paraId="049C0D4F"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Номер лота</w:t>
            </w:r>
          </w:p>
        </w:tc>
        <w:tc>
          <w:tcPr>
            <w:tcW w:w="8244" w:type="dxa"/>
            <w:gridSpan w:val="5"/>
            <w:vAlign w:val="center"/>
          </w:tcPr>
          <w:p w14:paraId="049C0D50"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Предлагаемый товар</w:t>
            </w:r>
          </w:p>
        </w:tc>
      </w:tr>
      <w:tr w:rsidR="00D043C1" w:rsidRPr="00C457EE" w14:paraId="049C0D59" w14:textId="77777777" w:rsidTr="000811C1">
        <w:trPr>
          <w:trHeight w:val="696"/>
        </w:trPr>
        <w:tc>
          <w:tcPr>
            <w:tcW w:w="1042" w:type="dxa"/>
            <w:vMerge/>
            <w:vAlign w:val="center"/>
          </w:tcPr>
          <w:p w14:paraId="049C0D52" w14:textId="77777777" w:rsidR="00D043C1" w:rsidRPr="00C457EE" w:rsidRDefault="00D043C1" w:rsidP="00C457EE">
            <w:pPr>
              <w:widowControl w:val="0"/>
              <w:jc w:val="center"/>
              <w:rPr>
                <w:rFonts w:ascii="GHEA Grapalat" w:hAnsi="GHEA Grapalat"/>
                <w:b/>
                <w:bCs/>
                <w:sz w:val="20"/>
                <w:szCs w:val="20"/>
              </w:rPr>
            </w:pPr>
          </w:p>
        </w:tc>
        <w:tc>
          <w:tcPr>
            <w:tcW w:w="1605" w:type="dxa"/>
            <w:vAlign w:val="center"/>
          </w:tcPr>
          <w:p w14:paraId="049C0D53" w14:textId="77777777" w:rsidR="00D043C1" w:rsidRPr="00C457EE" w:rsidRDefault="00873A3C" w:rsidP="00C457EE">
            <w:pPr>
              <w:widowControl w:val="0"/>
              <w:jc w:val="center"/>
              <w:rPr>
                <w:rFonts w:ascii="GHEA Grapalat" w:hAnsi="GHEA Grapalat"/>
                <w:b/>
                <w:sz w:val="20"/>
                <w:szCs w:val="20"/>
              </w:rPr>
            </w:pPr>
            <w:r w:rsidRPr="00C457EE">
              <w:rPr>
                <w:rFonts w:ascii="GHEA Grapalat" w:hAnsi="GHEA Grapalat"/>
                <w:b/>
                <w:sz w:val="20"/>
                <w:szCs w:val="20"/>
              </w:rPr>
              <w:t>ф</w:t>
            </w:r>
            <w:r w:rsidR="00D043C1" w:rsidRPr="00C457EE">
              <w:rPr>
                <w:rFonts w:ascii="GHEA Grapalat" w:hAnsi="GHEA Grapalat"/>
                <w:b/>
                <w:sz w:val="20"/>
                <w:szCs w:val="20"/>
              </w:rPr>
              <w:t>ирменное</w:t>
            </w:r>
          </w:p>
          <w:p w14:paraId="049C0D54"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w:t>
            </w:r>
          </w:p>
        </w:tc>
        <w:tc>
          <w:tcPr>
            <w:tcW w:w="1463" w:type="dxa"/>
            <w:vAlign w:val="center"/>
          </w:tcPr>
          <w:p w14:paraId="049C0D55"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товарный знак</w:t>
            </w:r>
          </w:p>
        </w:tc>
        <w:tc>
          <w:tcPr>
            <w:tcW w:w="1699" w:type="dxa"/>
            <w:vAlign w:val="center"/>
          </w:tcPr>
          <w:p w14:paraId="049C0D56" w14:textId="77777777" w:rsidR="00D043C1" w:rsidRPr="00C457EE" w:rsidRDefault="00EE1022" w:rsidP="00C457EE">
            <w:pPr>
              <w:widowControl w:val="0"/>
              <w:jc w:val="center"/>
              <w:rPr>
                <w:rFonts w:ascii="GHEA Grapalat" w:hAnsi="GHEA Grapalat"/>
                <w:b/>
                <w:bCs/>
                <w:sz w:val="20"/>
                <w:szCs w:val="20"/>
                <w:lang w:val="hy-AM"/>
              </w:rPr>
            </w:pPr>
            <w:r w:rsidRPr="00C457EE">
              <w:rPr>
                <w:rFonts w:ascii="GHEA Grapalat" w:hAnsi="GHEA Grapalat"/>
                <w:b/>
                <w:bCs/>
                <w:sz w:val="20"/>
                <w:szCs w:val="20"/>
              </w:rPr>
              <w:t>марка</w:t>
            </w:r>
          </w:p>
        </w:tc>
        <w:tc>
          <w:tcPr>
            <w:tcW w:w="1727" w:type="dxa"/>
            <w:vAlign w:val="center"/>
          </w:tcPr>
          <w:p w14:paraId="049C0D57"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 производителя</w:t>
            </w:r>
          </w:p>
        </w:tc>
        <w:tc>
          <w:tcPr>
            <w:tcW w:w="1750" w:type="dxa"/>
            <w:vAlign w:val="center"/>
          </w:tcPr>
          <w:p w14:paraId="049C0D58"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технические характеристики</w:t>
            </w:r>
          </w:p>
        </w:tc>
      </w:tr>
      <w:tr w:rsidR="00D043C1" w:rsidRPr="00C457EE" w14:paraId="049C0D60" w14:textId="77777777" w:rsidTr="00FF3F2A">
        <w:tc>
          <w:tcPr>
            <w:tcW w:w="1042" w:type="dxa"/>
          </w:tcPr>
          <w:p w14:paraId="049C0D5A"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5B"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5C"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5D"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5E"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5F" w14:textId="77777777" w:rsidR="00D043C1" w:rsidRPr="00C457EE" w:rsidRDefault="00D043C1" w:rsidP="00C457EE">
            <w:pPr>
              <w:pStyle w:val="3"/>
              <w:keepNext w:val="0"/>
              <w:widowControl w:val="0"/>
              <w:spacing w:line="240" w:lineRule="auto"/>
              <w:jc w:val="left"/>
              <w:rPr>
                <w:rFonts w:ascii="GHEA Grapalat" w:hAnsi="GHEA Grapalat"/>
                <w:b/>
              </w:rPr>
            </w:pPr>
          </w:p>
        </w:tc>
      </w:tr>
      <w:tr w:rsidR="00D043C1" w:rsidRPr="00C457EE" w14:paraId="049C0D67" w14:textId="77777777" w:rsidTr="00FF3F2A">
        <w:tc>
          <w:tcPr>
            <w:tcW w:w="1042" w:type="dxa"/>
          </w:tcPr>
          <w:p w14:paraId="049C0D61"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62"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63"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64"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65"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66" w14:textId="77777777" w:rsidR="00D043C1" w:rsidRPr="00C457EE" w:rsidRDefault="00D043C1" w:rsidP="00C457EE">
            <w:pPr>
              <w:pStyle w:val="3"/>
              <w:keepNext w:val="0"/>
              <w:widowControl w:val="0"/>
              <w:spacing w:line="240" w:lineRule="auto"/>
              <w:jc w:val="left"/>
              <w:rPr>
                <w:rFonts w:ascii="GHEA Grapalat" w:hAnsi="GHEA Grapalat"/>
                <w:b/>
              </w:rPr>
            </w:pPr>
          </w:p>
        </w:tc>
      </w:tr>
      <w:tr w:rsidR="00D043C1" w:rsidRPr="00C457EE" w14:paraId="049C0D6E" w14:textId="77777777" w:rsidTr="00FF3F2A">
        <w:tc>
          <w:tcPr>
            <w:tcW w:w="1042" w:type="dxa"/>
          </w:tcPr>
          <w:p w14:paraId="049C0D68"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69"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6A"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6B"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6C"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6D" w14:textId="77777777" w:rsidR="00D043C1" w:rsidRPr="00C457EE" w:rsidRDefault="00D043C1" w:rsidP="00C457EE">
            <w:pPr>
              <w:pStyle w:val="3"/>
              <w:keepNext w:val="0"/>
              <w:widowControl w:val="0"/>
              <w:spacing w:line="240" w:lineRule="auto"/>
              <w:jc w:val="left"/>
              <w:rPr>
                <w:rFonts w:ascii="GHEA Grapalat" w:hAnsi="GHEA Grapalat"/>
                <w:b/>
              </w:rPr>
            </w:pPr>
          </w:p>
        </w:tc>
      </w:tr>
    </w:tbl>
    <w:p w14:paraId="049C0D6F" w14:textId="77777777" w:rsidR="00D043C1" w:rsidRPr="00C457EE" w:rsidRDefault="00D043C1" w:rsidP="00C457EE">
      <w:pPr>
        <w:widowControl w:val="0"/>
        <w:tabs>
          <w:tab w:val="left" w:pos="6804"/>
        </w:tabs>
        <w:jc w:val="center"/>
        <w:rPr>
          <w:rFonts w:ascii="GHEA Grapalat" w:hAnsi="GHEA Grapalat"/>
          <w:sz w:val="20"/>
          <w:szCs w:val="20"/>
          <w:lang w:val="en-US"/>
        </w:rPr>
      </w:pPr>
    </w:p>
    <w:p w14:paraId="049C0D70" w14:textId="77777777" w:rsidR="00D043C1" w:rsidRPr="00DD2B43" w:rsidRDefault="00D043C1" w:rsidP="00C457EE">
      <w:pPr>
        <w:widowControl w:val="0"/>
        <w:tabs>
          <w:tab w:val="left" w:pos="6804"/>
        </w:tabs>
        <w:jc w:val="center"/>
        <w:rPr>
          <w:rFonts w:ascii="GHEA Grapalat" w:hAnsi="GHEA Grapalat"/>
        </w:rPr>
      </w:pPr>
      <w:r w:rsidRPr="00C457EE">
        <w:rPr>
          <w:rFonts w:ascii="GHEA Grapalat" w:hAnsi="GHEA Grapalat"/>
          <w:sz w:val="20"/>
          <w:szCs w:val="20"/>
        </w:rPr>
        <w:t>_________________________________________________</w:t>
      </w:r>
      <w:r w:rsidRPr="00C457EE">
        <w:rPr>
          <w:rFonts w:ascii="GHEA Grapalat" w:hAnsi="GHEA Grapalat"/>
          <w:sz w:val="20"/>
          <w:szCs w:val="20"/>
        </w:rPr>
        <w:tab/>
        <w:t>_________________</w:t>
      </w:r>
    </w:p>
    <w:p w14:paraId="049C0D71" w14:textId="77777777" w:rsidR="00D043C1" w:rsidRPr="00567D3B" w:rsidRDefault="00D043C1" w:rsidP="00C457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49C0D72" w14:textId="77777777" w:rsidR="00D043C1" w:rsidRPr="008875C7" w:rsidRDefault="00D043C1" w:rsidP="00C457EE">
      <w:pPr>
        <w:widowControl w:val="0"/>
        <w:jc w:val="right"/>
        <w:rPr>
          <w:rFonts w:ascii="GHEA Grapalat" w:hAnsi="GHEA Grapalat"/>
        </w:rPr>
      </w:pPr>
    </w:p>
    <w:p w14:paraId="049C0D73" w14:textId="77777777" w:rsidR="00D043C1" w:rsidRPr="00D5443D" w:rsidRDefault="00D043C1" w:rsidP="00C457EE">
      <w:pPr>
        <w:widowControl w:val="0"/>
        <w:jc w:val="right"/>
        <w:rPr>
          <w:rFonts w:ascii="GHEA Grapalat" w:hAnsi="GHEA Grapalat"/>
        </w:rPr>
      </w:pPr>
      <w:r w:rsidRPr="009044F1">
        <w:rPr>
          <w:rFonts w:ascii="GHEA Grapalat" w:hAnsi="GHEA Grapalat"/>
        </w:rPr>
        <w:t>М. П.</w:t>
      </w:r>
    </w:p>
    <w:p w14:paraId="049C0D74" w14:textId="77777777" w:rsidR="00D043C1" w:rsidRDefault="00D043C1" w:rsidP="00C457EE">
      <w:pPr>
        <w:rPr>
          <w:rFonts w:ascii="GHEA Grapalat" w:hAnsi="GHEA Grapalat"/>
        </w:rPr>
      </w:pPr>
      <w:r>
        <w:rPr>
          <w:rFonts w:ascii="GHEA Grapalat" w:hAnsi="GHEA Grapalat"/>
        </w:rPr>
        <w:br w:type="page"/>
      </w:r>
    </w:p>
    <w:p w14:paraId="049C0D75" w14:textId="77777777" w:rsidR="00AB6E69" w:rsidRPr="00C457EE" w:rsidRDefault="00AB6E69" w:rsidP="00C457EE">
      <w:pPr>
        <w:jc w:val="right"/>
        <w:rPr>
          <w:rFonts w:ascii="GHEA Grapalat" w:hAnsi="GHEA Grapalat"/>
          <w:b/>
          <w:sz w:val="20"/>
          <w:szCs w:val="20"/>
        </w:rPr>
      </w:pPr>
      <w:r w:rsidRPr="00C457EE">
        <w:rPr>
          <w:rFonts w:ascii="GHEA Grapalat" w:hAnsi="GHEA Grapalat"/>
          <w:b/>
          <w:sz w:val="20"/>
          <w:szCs w:val="20"/>
        </w:rPr>
        <w:lastRenderedPageBreak/>
        <w:t>Приложение 1.</w:t>
      </w:r>
      <w:r w:rsidR="000B5664" w:rsidRPr="00C457EE">
        <w:rPr>
          <w:rFonts w:ascii="GHEA Grapalat" w:hAnsi="GHEA Grapalat"/>
          <w:b/>
          <w:sz w:val="20"/>
          <w:szCs w:val="20"/>
        </w:rPr>
        <w:t>2</w:t>
      </w:r>
      <w:r w:rsidRPr="00C457EE">
        <w:rPr>
          <w:rFonts w:ascii="GHEA Grapalat" w:hAnsi="GHEA Grapalat"/>
          <w:b/>
          <w:sz w:val="20"/>
          <w:szCs w:val="20"/>
        </w:rPr>
        <w:t xml:space="preserve">** </w:t>
      </w:r>
    </w:p>
    <w:p w14:paraId="049C0D76" w14:textId="77777777" w:rsidR="00AB6E69" w:rsidRPr="00C457EE" w:rsidRDefault="00AB6E69" w:rsidP="00C457EE">
      <w:pPr>
        <w:jc w:val="right"/>
        <w:rPr>
          <w:rFonts w:ascii="GHEA Grapalat" w:hAnsi="GHEA Grapalat"/>
          <w:b/>
          <w:sz w:val="20"/>
          <w:szCs w:val="20"/>
        </w:rPr>
      </w:pPr>
      <w:r w:rsidRPr="00C457EE">
        <w:rPr>
          <w:rFonts w:ascii="GHEA Grapalat" w:hAnsi="GHEA Grapalat"/>
          <w:b/>
          <w:sz w:val="20"/>
          <w:szCs w:val="20"/>
        </w:rPr>
        <w:t xml:space="preserve">к Приглашению на </w:t>
      </w:r>
      <w:r w:rsidR="00F75A08">
        <w:rPr>
          <w:rFonts w:ascii="GHEA Grapalat" w:hAnsi="GHEA Grapalat"/>
          <w:b/>
          <w:sz w:val="20"/>
          <w:szCs w:val="20"/>
        </w:rPr>
        <w:t>запрос котировки</w:t>
      </w:r>
    </w:p>
    <w:p w14:paraId="049C0D77" w14:textId="54898EBE" w:rsidR="00AB6E69" w:rsidRPr="00C457EE" w:rsidRDefault="00AB6E69" w:rsidP="00C457EE">
      <w:pPr>
        <w:pStyle w:val="3"/>
        <w:keepNext w:val="0"/>
        <w:widowControl w:val="0"/>
        <w:spacing w:line="240" w:lineRule="auto"/>
        <w:ind w:firstLine="567"/>
        <w:jc w:val="right"/>
        <w:rPr>
          <w:rFonts w:ascii="GHEA Grapalat" w:hAnsi="GHEA Grapalat" w:cs="Arial"/>
          <w:b/>
        </w:rPr>
      </w:pPr>
      <w:r w:rsidRPr="00C457EE">
        <w:rPr>
          <w:rFonts w:ascii="GHEA Grapalat" w:hAnsi="GHEA Grapalat"/>
          <w:b/>
        </w:rPr>
        <w:t>под кодом "</w:t>
      </w:r>
      <w:r w:rsidR="000B0745">
        <w:rPr>
          <w:rFonts w:ascii="GHEA Grapalat" w:hAnsi="GHEA Grapalat"/>
          <w:b/>
        </w:rPr>
        <w:t>ՍՄ-ՏՀ-ԳՀԱՊՁԲ-25/10</w:t>
      </w:r>
      <w:r w:rsidRPr="00C457EE">
        <w:rPr>
          <w:rFonts w:ascii="GHEA Grapalat" w:hAnsi="GHEA Grapalat"/>
          <w:b/>
        </w:rPr>
        <w:t>"</w:t>
      </w:r>
    </w:p>
    <w:p w14:paraId="049C0D78" w14:textId="77777777" w:rsidR="00F016A2" w:rsidRPr="00C457EE" w:rsidRDefault="00F016A2" w:rsidP="00C457EE">
      <w:pPr>
        <w:rPr>
          <w:rFonts w:ascii="GHEA Grapalat" w:hAnsi="GHEA Grapalat"/>
          <w:b/>
          <w:sz w:val="20"/>
          <w:szCs w:val="20"/>
        </w:rPr>
      </w:pPr>
    </w:p>
    <w:p w14:paraId="049C0D79" w14:textId="77777777" w:rsidR="00F016A2" w:rsidRPr="00C457EE" w:rsidRDefault="00F016A2" w:rsidP="00C457EE">
      <w:pPr>
        <w:ind w:left="360" w:hanging="360"/>
        <w:jc w:val="center"/>
        <w:rPr>
          <w:rFonts w:ascii="GHEA Grapalat" w:hAnsi="GHEA Grapalat"/>
          <w:b/>
          <w:sz w:val="20"/>
          <w:szCs w:val="20"/>
        </w:rPr>
      </w:pPr>
      <w:r w:rsidRPr="00C457EE">
        <w:rPr>
          <w:rFonts w:ascii="GHEA Grapalat" w:hAnsi="GHEA Grapalat"/>
          <w:b/>
          <w:sz w:val="20"/>
          <w:szCs w:val="20"/>
        </w:rPr>
        <w:t>ФОРМА</w:t>
      </w:r>
    </w:p>
    <w:p w14:paraId="049C0D7A" w14:textId="77777777" w:rsidR="00F016A2" w:rsidRPr="00C457EE" w:rsidRDefault="00F016A2" w:rsidP="00C457EE">
      <w:pPr>
        <w:ind w:left="360" w:hanging="360"/>
        <w:jc w:val="center"/>
        <w:rPr>
          <w:rFonts w:ascii="GHEA Grapalat" w:hAnsi="GHEA Grapalat"/>
          <w:b/>
          <w:sz w:val="20"/>
          <w:szCs w:val="20"/>
        </w:rPr>
      </w:pPr>
      <w:r w:rsidRPr="00C457EE">
        <w:rPr>
          <w:rFonts w:ascii="GHEA Grapalat" w:hAnsi="GHEA Grapalat"/>
          <w:b/>
          <w:sz w:val="20"/>
          <w:szCs w:val="20"/>
        </w:rPr>
        <w:t>ДЕКЛАРАЦИИ О РЕАЛЬНЫХ  БЕНЕФИЦИАРАХ</w:t>
      </w:r>
    </w:p>
    <w:p w14:paraId="049C0D7B" w14:textId="77777777" w:rsidR="00F016A2" w:rsidRPr="00C457EE" w:rsidRDefault="00F016A2" w:rsidP="00C457EE">
      <w:pPr>
        <w:ind w:left="360" w:hanging="360"/>
        <w:jc w:val="center"/>
        <w:rPr>
          <w:rFonts w:ascii="GHEA Grapalat" w:eastAsia="GHEA Grapalat" w:hAnsi="GHEA Grapalat" w:cs="GHEA Grapalat"/>
          <w:b/>
          <w:sz w:val="20"/>
          <w:szCs w:val="20"/>
        </w:rPr>
      </w:pPr>
    </w:p>
    <w:p w14:paraId="049C0D7C"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Организация</w:t>
      </w:r>
    </w:p>
    <w:p w14:paraId="049C0D7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457EE" w14:paraId="049C0D80" w14:textId="77777777" w:rsidTr="00C457EE">
        <w:tc>
          <w:tcPr>
            <w:tcW w:w="2836" w:type="dxa"/>
            <w:shd w:val="clear" w:color="auto" w:fill="D9E2F3"/>
            <w:vAlign w:val="center"/>
          </w:tcPr>
          <w:p w14:paraId="049C0D7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D7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3" w14:textId="77777777" w:rsidTr="00C457EE">
        <w:tc>
          <w:tcPr>
            <w:tcW w:w="2836" w:type="dxa"/>
            <w:shd w:val="clear" w:color="auto" w:fill="D9E2F3"/>
            <w:vAlign w:val="center"/>
          </w:tcPr>
          <w:p w14:paraId="049C0D8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49C0D8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6" w14:textId="77777777" w:rsidTr="00C457EE">
        <w:tc>
          <w:tcPr>
            <w:tcW w:w="2836" w:type="dxa"/>
            <w:shd w:val="clear" w:color="auto" w:fill="D9E2F3"/>
            <w:vAlign w:val="center"/>
          </w:tcPr>
          <w:p w14:paraId="049C0D8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D8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9" w14:textId="77777777" w:rsidTr="00C457EE">
        <w:tc>
          <w:tcPr>
            <w:tcW w:w="2836" w:type="dxa"/>
            <w:shd w:val="clear" w:color="auto" w:fill="D9E2F3"/>
            <w:vAlign w:val="center"/>
          </w:tcPr>
          <w:p w14:paraId="049C0D8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D8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C" w14:textId="77777777" w:rsidTr="00C457EE">
        <w:tc>
          <w:tcPr>
            <w:tcW w:w="2836" w:type="dxa"/>
            <w:shd w:val="clear" w:color="auto" w:fill="D9E2F3"/>
            <w:vAlign w:val="center"/>
          </w:tcPr>
          <w:p w14:paraId="049C0D8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Адрес </w:t>
            </w:r>
            <w:ins w:id="1" w:author="Inesa Kocharyan" w:date="2021-08-30T12:39:00Z">
              <w:r w:rsidRPr="00C457EE">
                <w:rPr>
                  <w:rFonts w:ascii="GHEA Grapalat" w:eastAsia="GHEA Grapalat" w:hAnsi="GHEA Grapalat" w:cs="GHEA Grapalat"/>
                  <w:color w:val="000000"/>
                  <w:sz w:val="20"/>
                  <w:szCs w:val="20"/>
                </w:rPr>
                <w:t xml:space="preserve"> </w:t>
              </w:r>
            </w:ins>
            <w:r w:rsidRPr="00C457EE">
              <w:rPr>
                <w:rFonts w:ascii="GHEA Grapalat" w:eastAsia="GHEA Grapalat" w:hAnsi="GHEA Grapalat" w:cs="GHEA Grapalat"/>
                <w:color w:val="000000"/>
                <w:sz w:val="20"/>
                <w:szCs w:val="20"/>
              </w:rPr>
              <w:t>регистрации</w:t>
            </w:r>
          </w:p>
        </w:tc>
        <w:tc>
          <w:tcPr>
            <w:tcW w:w="6180" w:type="dxa"/>
            <w:vAlign w:val="center"/>
          </w:tcPr>
          <w:p w14:paraId="049C0D8B"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F" w14:textId="77777777" w:rsidTr="00C457EE">
        <w:tc>
          <w:tcPr>
            <w:tcW w:w="2836" w:type="dxa"/>
            <w:shd w:val="clear" w:color="auto" w:fill="D9E2F3"/>
            <w:vAlign w:val="center"/>
          </w:tcPr>
          <w:p w14:paraId="049C0D8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 регистрации</w:t>
            </w:r>
          </w:p>
        </w:tc>
        <w:tc>
          <w:tcPr>
            <w:tcW w:w="6180" w:type="dxa"/>
            <w:vAlign w:val="center"/>
          </w:tcPr>
          <w:p w14:paraId="049C0D8E" w14:textId="77777777" w:rsidR="00F016A2" w:rsidRPr="00C457EE" w:rsidRDefault="00F016A2" w:rsidP="00C457EE">
            <w:pPr>
              <w:spacing w:before="240"/>
              <w:ind w:left="993" w:hanging="851"/>
              <w:rPr>
                <w:rFonts w:ascii="GHEA Grapalat" w:eastAsia="GHEA Grapalat" w:hAnsi="GHEA Grapalat" w:cs="GHEA Grapalat"/>
                <w:sz w:val="20"/>
                <w:szCs w:val="20"/>
              </w:rPr>
            </w:pPr>
          </w:p>
        </w:tc>
      </w:tr>
      <w:tr w:rsidR="00F016A2" w:rsidRPr="00C457EE" w14:paraId="049C0D92" w14:textId="77777777" w:rsidTr="00C457EE">
        <w:tc>
          <w:tcPr>
            <w:tcW w:w="2836" w:type="dxa"/>
            <w:shd w:val="clear" w:color="auto" w:fill="D9E2F3"/>
            <w:vAlign w:val="center"/>
          </w:tcPr>
          <w:p w14:paraId="049C0D90"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D91" w14:textId="77777777" w:rsidR="00F016A2" w:rsidRPr="00C457EE" w:rsidRDefault="00F016A2" w:rsidP="00C457EE">
            <w:pPr>
              <w:spacing w:before="240"/>
              <w:ind w:left="993" w:hanging="851"/>
              <w:rPr>
                <w:rFonts w:ascii="GHEA Grapalat" w:eastAsia="GHEA Grapalat" w:hAnsi="GHEA Grapalat" w:cs="GHEA Grapalat"/>
                <w:sz w:val="20"/>
                <w:szCs w:val="20"/>
              </w:rPr>
            </w:pPr>
          </w:p>
        </w:tc>
      </w:tr>
    </w:tbl>
    <w:p w14:paraId="049C0D93"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96" w14:textId="77777777" w:rsidTr="00C457EE">
        <w:tc>
          <w:tcPr>
            <w:tcW w:w="2835" w:type="dxa"/>
            <w:shd w:val="clear" w:color="auto" w:fill="D9E2F3"/>
            <w:vAlign w:val="center"/>
          </w:tcPr>
          <w:p w14:paraId="049C0D9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049C0D9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99" w14:textId="77777777" w:rsidTr="00C457EE">
        <w:trPr>
          <w:trHeight w:val="1487"/>
        </w:trPr>
        <w:tc>
          <w:tcPr>
            <w:tcW w:w="2835" w:type="dxa"/>
            <w:shd w:val="clear" w:color="auto" w:fill="D9E2F3"/>
            <w:vAlign w:val="center"/>
          </w:tcPr>
          <w:p w14:paraId="049C0D9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049C0D98" w14:textId="77777777" w:rsidR="00F016A2" w:rsidRPr="00C457EE" w:rsidRDefault="00F016A2" w:rsidP="00C457EE">
            <w:pPr>
              <w:spacing w:before="240"/>
              <w:rPr>
                <w:rFonts w:ascii="GHEA Grapalat" w:eastAsia="GHEA Grapalat" w:hAnsi="GHEA Grapalat" w:cs="GHEA Grapalat"/>
                <w:sz w:val="20"/>
                <w:szCs w:val="20"/>
              </w:rPr>
            </w:pPr>
          </w:p>
        </w:tc>
      </w:tr>
    </w:tbl>
    <w:p w14:paraId="049C0D9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9D" w14:textId="77777777" w:rsidTr="00C457EE">
        <w:tc>
          <w:tcPr>
            <w:tcW w:w="2835" w:type="dxa"/>
            <w:shd w:val="clear" w:color="auto" w:fill="D9E2F3"/>
            <w:vAlign w:val="center"/>
          </w:tcPr>
          <w:p w14:paraId="049C0D9B"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049C0D9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0" w14:textId="77777777" w:rsidTr="00C457EE">
        <w:tc>
          <w:tcPr>
            <w:tcW w:w="2835" w:type="dxa"/>
            <w:shd w:val="clear" w:color="auto" w:fill="D9E2F3"/>
            <w:vAlign w:val="center"/>
          </w:tcPr>
          <w:p w14:paraId="049C0D9E"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49C0D9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3" w14:textId="77777777" w:rsidTr="00C457EE">
        <w:tc>
          <w:tcPr>
            <w:tcW w:w="2835" w:type="dxa"/>
            <w:shd w:val="clear" w:color="auto" w:fill="D9E2F3"/>
            <w:vAlign w:val="center"/>
          </w:tcPr>
          <w:p w14:paraId="049C0DA1"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049C0DA2" w14:textId="77777777" w:rsidR="00F016A2" w:rsidRPr="00C457EE" w:rsidRDefault="00F016A2" w:rsidP="00C457EE">
            <w:pPr>
              <w:spacing w:before="240"/>
              <w:rPr>
                <w:rFonts w:ascii="GHEA Grapalat" w:eastAsia="GHEA Grapalat" w:hAnsi="GHEA Grapalat" w:cs="GHEA Grapalat"/>
                <w:sz w:val="20"/>
                <w:szCs w:val="20"/>
              </w:rPr>
            </w:pPr>
          </w:p>
        </w:tc>
      </w:tr>
    </w:tbl>
    <w:p w14:paraId="049C0DA4" w14:textId="77777777" w:rsidR="00F016A2" w:rsidRPr="00C457EE" w:rsidRDefault="00F016A2" w:rsidP="00C457EE">
      <w:pPr>
        <w:rPr>
          <w:rFonts w:ascii="GHEA Grapalat" w:eastAsia="GHEA Grapalat" w:hAnsi="GHEA Grapalat" w:cs="GHEA Grapalat"/>
          <w:sz w:val="20"/>
          <w:szCs w:val="20"/>
        </w:rPr>
      </w:pPr>
    </w:p>
    <w:p w14:paraId="049C0DA6"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C457EE">
        <w:rPr>
          <w:rFonts w:ascii="GHEA Grapalat" w:eastAsia="GHEA Grapalat" w:hAnsi="GHEA Grapalat" w:cs="GHEA Grapalat"/>
          <w:b/>
          <w:color w:val="000000"/>
          <w:sz w:val="20"/>
          <w:szCs w:val="20"/>
        </w:rPr>
        <w:t>Данные листинга  акций</w:t>
      </w:r>
    </w:p>
    <w:p w14:paraId="049C0DA7"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AA" w14:textId="77777777" w:rsidTr="00C457EE">
        <w:tc>
          <w:tcPr>
            <w:tcW w:w="2835" w:type="dxa"/>
            <w:shd w:val="clear" w:color="auto" w:fill="D9E2F3"/>
            <w:vAlign w:val="center"/>
          </w:tcPr>
          <w:p w14:paraId="049C0DA8"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фондовой биржи</w:t>
            </w:r>
          </w:p>
        </w:tc>
        <w:tc>
          <w:tcPr>
            <w:tcW w:w="6180" w:type="dxa"/>
            <w:vAlign w:val="center"/>
          </w:tcPr>
          <w:p w14:paraId="049C0DA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D" w14:textId="77777777" w:rsidTr="00C457EE">
        <w:tc>
          <w:tcPr>
            <w:tcW w:w="2835" w:type="dxa"/>
            <w:shd w:val="clear" w:color="auto" w:fill="D9E2F3"/>
            <w:vAlign w:val="center"/>
          </w:tcPr>
          <w:p w14:paraId="049C0DA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049C0DAC" w14:textId="77777777" w:rsidR="00F016A2" w:rsidRPr="00C457EE" w:rsidRDefault="00F016A2" w:rsidP="00C457EE">
            <w:pPr>
              <w:spacing w:before="240"/>
              <w:rPr>
                <w:rFonts w:ascii="GHEA Grapalat" w:eastAsia="GHEA Grapalat" w:hAnsi="GHEA Grapalat" w:cs="GHEA Grapalat"/>
                <w:sz w:val="20"/>
                <w:szCs w:val="20"/>
              </w:rPr>
            </w:pPr>
          </w:p>
        </w:tc>
      </w:tr>
    </w:tbl>
    <w:p w14:paraId="049C0DAE"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lastRenderedPageBreak/>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B1" w14:textId="77777777" w:rsidTr="00C457EE">
        <w:tc>
          <w:tcPr>
            <w:tcW w:w="2835" w:type="dxa"/>
            <w:shd w:val="clear" w:color="auto" w:fill="D9E2F3"/>
            <w:vAlign w:val="center"/>
          </w:tcPr>
          <w:p w14:paraId="049C0DA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DB0"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4" w14:textId="77777777" w:rsidTr="00C457EE">
        <w:tc>
          <w:tcPr>
            <w:tcW w:w="2835" w:type="dxa"/>
            <w:shd w:val="clear" w:color="auto" w:fill="D9E2F3"/>
            <w:vAlign w:val="center"/>
          </w:tcPr>
          <w:p w14:paraId="049C0DB2"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r w:rsidRPr="00C457EE">
              <w:rPr>
                <w:sz w:val="20"/>
                <w:szCs w:val="20"/>
              </w:rPr>
              <w:t xml:space="preserve"> </w:t>
            </w:r>
          </w:p>
        </w:tc>
        <w:tc>
          <w:tcPr>
            <w:tcW w:w="6180" w:type="dxa"/>
            <w:vAlign w:val="center"/>
          </w:tcPr>
          <w:p w14:paraId="049C0DB3"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7" w14:textId="77777777" w:rsidTr="00C457EE">
        <w:tc>
          <w:tcPr>
            <w:tcW w:w="2835" w:type="dxa"/>
            <w:shd w:val="clear" w:color="auto" w:fill="D9E2F3"/>
            <w:vAlign w:val="center"/>
          </w:tcPr>
          <w:p w14:paraId="049C0DB5"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DB6"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A" w14:textId="77777777" w:rsidTr="00C457EE">
        <w:tc>
          <w:tcPr>
            <w:tcW w:w="2835" w:type="dxa"/>
            <w:shd w:val="clear" w:color="auto" w:fill="D9E2F3"/>
            <w:vAlign w:val="center"/>
          </w:tcPr>
          <w:p w14:paraId="049C0DB8"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DB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D" w14:textId="77777777" w:rsidTr="00C457EE">
        <w:tc>
          <w:tcPr>
            <w:tcW w:w="2835" w:type="dxa"/>
            <w:shd w:val="clear" w:color="auto" w:fill="D9E2F3"/>
            <w:vAlign w:val="center"/>
          </w:tcPr>
          <w:p w14:paraId="049C0DB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регистрации</w:t>
            </w:r>
          </w:p>
        </w:tc>
        <w:tc>
          <w:tcPr>
            <w:tcW w:w="6180" w:type="dxa"/>
            <w:vAlign w:val="center"/>
          </w:tcPr>
          <w:p w14:paraId="049C0DB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0" w14:textId="77777777" w:rsidTr="00C457EE">
        <w:trPr>
          <w:trHeight w:val="1361"/>
        </w:trPr>
        <w:tc>
          <w:tcPr>
            <w:tcW w:w="2835" w:type="dxa"/>
            <w:shd w:val="clear" w:color="auto" w:fill="D9E2F3"/>
            <w:vAlign w:val="center"/>
          </w:tcPr>
          <w:p w14:paraId="049C0DB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Государтво регистрации</w:t>
            </w:r>
          </w:p>
        </w:tc>
        <w:tc>
          <w:tcPr>
            <w:tcW w:w="6180" w:type="dxa"/>
            <w:vAlign w:val="center"/>
          </w:tcPr>
          <w:p w14:paraId="049C0DB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3" w14:textId="77777777" w:rsidTr="00C457EE">
        <w:tc>
          <w:tcPr>
            <w:tcW w:w="2835" w:type="dxa"/>
            <w:shd w:val="clear" w:color="auto" w:fill="D9E2F3"/>
            <w:vAlign w:val="center"/>
          </w:tcPr>
          <w:p w14:paraId="049C0DC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DC2" w14:textId="77777777" w:rsidR="00F016A2" w:rsidRPr="00C457EE" w:rsidRDefault="00F016A2" w:rsidP="00C457EE">
            <w:pPr>
              <w:spacing w:before="240"/>
              <w:rPr>
                <w:rFonts w:ascii="GHEA Grapalat" w:eastAsia="GHEA Grapalat" w:hAnsi="GHEA Grapalat" w:cs="GHEA Grapalat"/>
                <w:sz w:val="20"/>
                <w:szCs w:val="20"/>
              </w:rPr>
            </w:pPr>
          </w:p>
        </w:tc>
      </w:tr>
    </w:tbl>
    <w:p w14:paraId="049C0DC4"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C457EE">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457EE" w14:paraId="049C0DC7" w14:textId="77777777" w:rsidTr="00C457EE">
        <w:tc>
          <w:tcPr>
            <w:tcW w:w="2836" w:type="dxa"/>
            <w:shd w:val="clear" w:color="auto" w:fill="D9E2F3"/>
            <w:vAlign w:val="center"/>
          </w:tcPr>
          <w:p w14:paraId="049C0DC5" w14:textId="77777777" w:rsidR="00F016A2" w:rsidRPr="00C457EE" w:rsidRDefault="00F016A2" w:rsidP="00C457EE">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6178" w:type="dxa"/>
            <w:vAlign w:val="center"/>
          </w:tcPr>
          <w:p w14:paraId="049C0DC6"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B" w14:textId="77777777" w:rsidTr="00C457EE">
        <w:tc>
          <w:tcPr>
            <w:tcW w:w="2836" w:type="dxa"/>
            <w:shd w:val="clear" w:color="auto" w:fill="D9E2F3"/>
            <w:vAlign w:val="center"/>
          </w:tcPr>
          <w:p w14:paraId="049C0DC8" w14:textId="77777777" w:rsidR="00F016A2" w:rsidRPr="00C457EE" w:rsidRDefault="00F016A2" w:rsidP="00C457EE">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78" w:type="dxa"/>
            <w:vAlign w:val="center"/>
          </w:tcPr>
          <w:p w14:paraId="049C0DC9"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C457EE">
                  <w:rPr>
                    <w:rFonts w:ascii="MS Gothic" w:eastAsia="MS Gothic" w:hAnsi="MS Gothic" w:cs="GHEA Grapalat" w:hint="eastAsia"/>
                    <w:sz w:val="20"/>
                    <w:szCs w:val="20"/>
                  </w:rPr>
                  <w:t>☐</w:t>
                </w:r>
              </w:sdtContent>
            </w:sdt>
            <w:r w:rsidR="00F016A2" w:rsidRPr="00C457EE">
              <w:rPr>
                <w:rFonts w:ascii="GHEA Grapalat" w:eastAsia="GHEA Grapalat" w:hAnsi="GHEA Grapalat" w:cs="GHEA Grapalat"/>
                <w:sz w:val="20"/>
                <w:szCs w:val="20"/>
              </w:rPr>
              <w:tab/>
              <w:t>Прямое участие</w:t>
            </w:r>
          </w:p>
          <w:p w14:paraId="049C0DCA"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C457EE">
                  <w:rPr>
                    <w:rFonts w:ascii="MS Gothic" w:eastAsia="MS Gothic" w:hAnsi="MS Gothic" w:cs="GHEA Grapalat" w:hint="eastAsia"/>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CC"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14:paraId="049C0DC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DD0" w14:textId="77777777" w:rsidTr="00C457EE">
        <w:tc>
          <w:tcPr>
            <w:tcW w:w="2837" w:type="dxa"/>
            <w:shd w:val="clear" w:color="auto" w:fill="D9E2F3"/>
            <w:vAlign w:val="center"/>
          </w:tcPr>
          <w:p w14:paraId="049C0DC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государства</w:t>
            </w:r>
          </w:p>
        </w:tc>
        <w:tc>
          <w:tcPr>
            <w:tcW w:w="6180" w:type="dxa"/>
            <w:vAlign w:val="center"/>
          </w:tcPr>
          <w:p w14:paraId="049C0DC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3" w14:textId="77777777" w:rsidTr="00C457EE">
        <w:tc>
          <w:tcPr>
            <w:tcW w:w="2837" w:type="dxa"/>
            <w:shd w:val="clear" w:color="auto" w:fill="D9E2F3"/>
            <w:vAlign w:val="center"/>
          </w:tcPr>
          <w:p w14:paraId="049C0DD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муниципалитета</w:t>
            </w:r>
          </w:p>
        </w:tc>
        <w:tc>
          <w:tcPr>
            <w:tcW w:w="6180" w:type="dxa"/>
            <w:vAlign w:val="center"/>
          </w:tcPr>
          <w:p w14:paraId="049C0DD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6" w14:textId="77777777" w:rsidTr="00C457EE">
        <w:tc>
          <w:tcPr>
            <w:tcW w:w="2837" w:type="dxa"/>
            <w:shd w:val="clear" w:color="auto" w:fill="D9E2F3"/>
            <w:vAlign w:val="center"/>
          </w:tcPr>
          <w:p w14:paraId="049C0DD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6180" w:type="dxa"/>
            <w:vAlign w:val="center"/>
          </w:tcPr>
          <w:p w14:paraId="049C0DD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A" w14:textId="77777777" w:rsidTr="00C457EE">
        <w:tc>
          <w:tcPr>
            <w:tcW w:w="2837" w:type="dxa"/>
            <w:shd w:val="clear" w:color="auto" w:fill="D9E2F3"/>
            <w:vAlign w:val="center"/>
          </w:tcPr>
          <w:p w14:paraId="049C0DD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80" w:type="dxa"/>
            <w:vAlign w:val="center"/>
          </w:tcPr>
          <w:p w14:paraId="049C0DD8"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DD9"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DB"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DDE" w14:textId="77777777" w:rsidTr="00C457EE">
        <w:tc>
          <w:tcPr>
            <w:tcW w:w="2837" w:type="dxa"/>
            <w:shd w:val="clear" w:color="auto" w:fill="D9E2F3"/>
            <w:vAlign w:val="center"/>
          </w:tcPr>
          <w:p w14:paraId="049C0DD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049C0DD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1" w14:textId="77777777" w:rsidTr="00C457EE">
        <w:tc>
          <w:tcPr>
            <w:tcW w:w="2837" w:type="dxa"/>
            <w:shd w:val="clear" w:color="auto" w:fill="D9E2F3"/>
            <w:vAlign w:val="center"/>
          </w:tcPr>
          <w:p w14:paraId="049C0DD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049C0DE0"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4" w14:textId="77777777" w:rsidTr="00C457EE">
        <w:tc>
          <w:tcPr>
            <w:tcW w:w="2837" w:type="dxa"/>
            <w:shd w:val="clear" w:color="auto" w:fill="D9E2F3"/>
            <w:vAlign w:val="center"/>
          </w:tcPr>
          <w:p w14:paraId="049C0DE2"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w:t>
            </w:r>
            <w:r w:rsidRPr="00C457EE" w:rsidDel="00C376E4">
              <w:rPr>
                <w:rFonts w:ascii="GHEA Grapalat" w:eastAsia="GHEA Grapalat" w:hAnsi="GHEA Grapalat" w:cs="GHEA Grapalat"/>
                <w:color w:val="000000"/>
                <w:sz w:val="20"/>
                <w:szCs w:val="20"/>
              </w:rPr>
              <w:t xml:space="preserve"> </w:t>
            </w:r>
            <w:r w:rsidRPr="00C457EE">
              <w:rPr>
                <w:rFonts w:ascii="GHEA Grapalat" w:eastAsia="GHEA Grapalat" w:hAnsi="GHEA Grapalat" w:cs="GHEA Grapalat"/>
                <w:color w:val="000000"/>
                <w:sz w:val="20"/>
                <w:szCs w:val="20"/>
              </w:rPr>
              <w:t>(%)</w:t>
            </w:r>
          </w:p>
        </w:tc>
        <w:tc>
          <w:tcPr>
            <w:tcW w:w="6180" w:type="dxa"/>
            <w:vAlign w:val="center"/>
          </w:tcPr>
          <w:p w14:paraId="049C0DE3"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8" w14:textId="77777777" w:rsidTr="00C457EE">
        <w:tc>
          <w:tcPr>
            <w:tcW w:w="2837" w:type="dxa"/>
            <w:shd w:val="clear" w:color="auto" w:fill="D9E2F3"/>
            <w:vAlign w:val="center"/>
          </w:tcPr>
          <w:p w14:paraId="049C0DE5"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80" w:type="dxa"/>
            <w:vAlign w:val="center"/>
          </w:tcPr>
          <w:p w14:paraId="049C0DE6"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DE7"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E9"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lastRenderedPageBreak/>
        <w:t>Данные реального бенефициара</w:t>
      </w:r>
    </w:p>
    <w:p w14:paraId="049C0DE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457EE" w14:paraId="049C0DED" w14:textId="77777777" w:rsidTr="00C457EE">
        <w:tc>
          <w:tcPr>
            <w:tcW w:w="2836" w:type="dxa"/>
            <w:shd w:val="clear" w:color="auto" w:fill="D9E2F3"/>
            <w:vAlign w:val="center"/>
          </w:tcPr>
          <w:p w14:paraId="049C0DE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w:t>
            </w:r>
          </w:p>
        </w:tc>
        <w:tc>
          <w:tcPr>
            <w:tcW w:w="6178" w:type="dxa"/>
            <w:vAlign w:val="center"/>
          </w:tcPr>
          <w:p w14:paraId="049C0DE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0" w14:textId="77777777" w:rsidTr="00C457EE">
        <w:tc>
          <w:tcPr>
            <w:tcW w:w="2836" w:type="dxa"/>
            <w:shd w:val="clear" w:color="auto" w:fill="D9E2F3"/>
            <w:vAlign w:val="center"/>
          </w:tcPr>
          <w:p w14:paraId="049C0DE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Фамилия</w:t>
            </w:r>
          </w:p>
        </w:tc>
        <w:tc>
          <w:tcPr>
            <w:tcW w:w="6178" w:type="dxa"/>
            <w:vAlign w:val="center"/>
          </w:tcPr>
          <w:p w14:paraId="049C0DE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3" w14:textId="77777777" w:rsidTr="00C457EE">
        <w:tc>
          <w:tcPr>
            <w:tcW w:w="2836" w:type="dxa"/>
            <w:shd w:val="clear" w:color="auto" w:fill="D9E2F3"/>
            <w:vAlign w:val="center"/>
          </w:tcPr>
          <w:p w14:paraId="049C0DF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Имя(латинскими буквами)</w:t>
            </w:r>
          </w:p>
        </w:tc>
        <w:tc>
          <w:tcPr>
            <w:tcW w:w="6178" w:type="dxa"/>
            <w:vAlign w:val="center"/>
          </w:tcPr>
          <w:p w14:paraId="049C0DF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6" w14:textId="77777777" w:rsidTr="00C457EE">
        <w:tc>
          <w:tcPr>
            <w:tcW w:w="2836" w:type="dxa"/>
            <w:shd w:val="clear" w:color="auto" w:fill="D9E2F3"/>
            <w:vAlign w:val="center"/>
          </w:tcPr>
          <w:p w14:paraId="049C0DF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Фамилия (латинскими буквами)</w:t>
            </w:r>
          </w:p>
        </w:tc>
        <w:tc>
          <w:tcPr>
            <w:tcW w:w="6178" w:type="dxa"/>
            <w:vAlign w:val="center"/>
          </w:tcPr>
          <w:p w14:paraId="049C0DF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9" w14:textId="77777777" w:rsidTr="00C457EE">
        <w:tc>
          <w:tcPr>
            <w:tcW w:w="2836" w:type="dxa"/>
            <w:shd w:val="clear" w:color="auto" w:fill="D9E2F3"/>
            <w:vAlign w:val="center"/>
          </w:tcPr>
          <w:p w14:paraId="049C0DF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Гражданство</w:t>
            </w:r>
          </w:p>
        </w:tc>
        <w:tc>
          <w:tcPr>
            <w:tcW w:w="6178" w:type="dxa"/>
            <w:vAlign w:val="center"/>
          </w:tcPr>
          <w:p w14:paraId="049C0DF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C" w14:textId="77777777" w:rsidTr="00C457EE">
        <w:tc>
          <w:tcPr>
            <w:tcW w:w="2836" w:type="dxa"/>
            <w:shd w:val="clear" w:color="auto" w:fill="D9E2F3"/>
            <w:vAlign w:val="center"/>
          </w:tcPr>
          <w:p w14:paraId="049C0DF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рождения</w:t>
            </w:r>
          </w:p>
        </w:tc>
        <w:tc>
          <w:tcPr>
            <w:tcW w:w="6178" w:type="dxa"/>
            <w:vAlign w:val="center"/>
          </w:tcPr>
          <w:p w14:paraId="049C0DFB" w14:textId="77777777" w:rsidR="00F016A2" w:rsidRPr="00C457EE" w:rsidRDefault="00F016A2" w:rsidP="00C457EE">
            <w:pPr>
              <w:spacing w:before="240"/>
              <w:rPr>
                <w:rFonts w:ascii="GHEA Grapalat" w:eastAsia="GHEA Grapalat" w:hAnsi="GHEA Grapalat" w:cs="GHEA Grapalat"/>
                <w:sz w:val="20"/>
                <w:szCs w:val="20"/>
              </w:rPr>
            </w:pPr>
          </w:p>
        </w:tc>
      </w:tr>
    </w:tbl>
    <w:p w14:paraId="049C0DFD"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457EE" w14:paraId="049C0E00" w14:textId="77777777" w:rsidTr="00C457EE">
        <w:tc>
          <w:tcPr>
            <w:tcW w:w="2977" w:type="dxa"/>
            <w:shd w:val="clear" w:color="auto" w:fill="D9E2F3"/>
            <w:vAlign w:val="center"/>
          </w:tcPr>
          <w:p w14:paraId="049C0DF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Тип документа</w:t>
            </w:r>
          </w:p>
        </w:tc>
        <w:tc>
          <w:tcPr>
            <w:tcW w:w="6096" w:type="dxa"/>
            <w:vAlign w:val="center"/>
          </w:tcPr>
          <w:p w14:paraId="049C0DF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3" w14:textId="77777777" w:rsidTr="00C457EE">
        <w:tc>
          <w:tcPr>
            <w:tcW w:w="2977" w:type="dxa"/>
            <w:shd w:val="clear" w:color="auto" w:fill="D9E2F3"/>
            <w:vAlign w:val="center"/>
          </w:tcPr>
          <w:p w14:paraId="049C0E0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документа</w:t>
            </w:r>
          </w:p>
        </w:tc>
        <w:tc>
          <w:tcPr>
            <w:tcW w:w="6096" w:type="dxa"/>
            <w:vAlign w:val="center"/>
          </w:tcPr>
          <w:p w14:paraId="049C0E0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6" w14:textId="77777777" w:rsidTr="00C457EE">
        <w:tc>
          <w:tcPr>
            <w:tcW w:w="2977" w:type="dxa"/>
            <w:shd w:val="clear" w:color="auto" w:fill="D9E2F3"/>
            <w:vAlign w:val="center"/>
          </w:tcPr>
          <w:p w14:paraId="049C0E04" w14:textId="77777777" w:rsidR="00F016A2" w:rsidRPr="00C457EE" w:rsidRDefault="00F016A2" w:rsidP="00C457EE">
            <w:pPr>
              <w:numPr>
                <w:ilvl w:val="2"/>
                <w:numId w:val="25"/>
              </w:numPr>
              <w:pBdr>
                <w:top w:val="nil"/>
                <w:left w:val="nil"/>
                <w:bottom w:val="nil"/>
                <w:right w:val="nil"/>
                <w:between w:val="nil"/>
              </w:pBdr>
              <w:ind w:left="317" w:hanging="283"/>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предоставления</w:t>
            </w:r>
          </w:p>
        </w:tc>
        <w:tc>
          <w:tcPr>
            <w:tcW w:w="6096" w:type="dxa"/>
            <w:vAlign w:val="center"/>
          </w:tcPr>
          <w:p w14:paraId="049C0E0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9" w14:textId="77777777" w:rsidTr="00C457EE">
        <w:tc>
          <w:tcPr>
            <w:tcW w:w="2977" w:type="dxa"/>
            <w:shd w:val="clear" w:color="auto" w:fill="D9E2F3"/>
            <w:vAlign w:val="center"/>
          </w:tcPr>
          <w:p w14:paraId="049C0E07" w14:textId="77777777" w:rsidR="00F016A2" w:rsidRPr="00C457EE" w:rsidRDefault="00F016A2" w:rsidP="00C457EE">
            <w:pPr>
              <w:numPr>
                <w:ilvl w:val="2"/>
                <w:numId w:val="25"/>
              </w:numPr>
              <w:pBdr>
                <w:top w:val="nil"/>
                <w:left w:val="nil"/>
                <w:bottom w:val="nil"/>
                <w:right w:val="nil"/>
                <w:between w:val="nil"/>
              </w:pBdr>
              <w:ind w:left="34"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Предоставляющий орган</w:t>
            </w:r>
          </w:p>
        </w:tc>
        <w:tc>
          <w:tcPr>
            <w:tcW w:w="6096" w:type="dxa"/>
            <w:vAlign w:val="center"/>
          </w:tcPr>
          <w:p w14:paraId="049C0E0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C" w14:textId="77777777" w:rsidTr="00C457EE">
        <w:tc>
          <w:tcPr>
            <w:tcW w:w="2977" w:type="dxa"/>
            <w:shd w:val="clear" w:color="auto" w:fill="D9E2F3"/>
            <w:vAlign w:val="center"/>
          </w:tcPr>
          <w:p w14:paraId="049C0E0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НЗОУ или эквивалентный номер</w:t>
            </w:r>
          </w:p>
        </w:tc>
        <w:tc>
          <w:tcPr>
            <w:tcW w:w="6096" w:type="dxa"/>
            <w:vAlign w:val="center"/>
          </w:tcPr>
          <w:p w14:paraId="049C0E0B" w14:textId="77777777" w:rsidR="00F016A2" w:rsidRPr="00C457EE" w:rsidRDefault="00F016A2" w:rsidP="00C457EE">
            <w:pPr>
              <w:spacing w:before="240"/>
              <w:rPr>
                <w:rFonts w:ascii="GHEA Grapalat" w:eastAsia="GHEA Grapalat" w:hAnsi="GHEA Grapalat" w:cs="GHEA Grapalat"/>
                <w:sz w:val="20"/>
                <w:szCs w:val="20"/>
              </w:rPr>
            </w:pPr>
          </w:p>
        </w:tc>
      </w:tr>
    </w:tbl>
    <w:p w14:paraId="049C0E0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457EE" w14:paraId="049C0E10" w14:textId="77777777" w:rsidTr="00C457EE">
        <w:tc>
          <w:tcPr>
            <w:tcW w:w="2943" w:type="dxa"/>
            <w:shd w:val="clear" w:color="auto" w:fill="D9E2F3"/>
            <w:vAlign w:val="center"/>
          </w:tcPr>
          <w:p w14:paraId="049C0E0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w:t>
            </w:r>
          </w:p>
        </w:tc>
        <w:tc>
          <w:tcPr>
            <w:tcW w:w="6072" w:type="dxa"/>
            <w:vAlign w:val="center"/>
          </w:tcPr>
          <w:p w14:paraId="049C0E0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3" w14:textId="77777777" w:rsidTr="00C457EE">
        <w:tc>
          <w:tcPr>
            <w:tcW w:w="2943" w:type="dxa"/>
            <w:shd w:val="clear" w:color="auto" w:fill="D9E2F3"/>
            <w:vAlign w:val="center"/>
          </w:tcPr>
          <w:p w14:paraId="049C0E1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Муниципалитет</w:t>
            </w:r>
          </w:p>
        </w:tc>
        <w:tc>
          <w:tcPr>
            <w:tcW w:w="6072" w:type="dxa"/>
            <w:vAlign w:val="center"/>
          </w:tcPr>
          <w:p w14:paraId="049C0E1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6" w14:textId="77777777" w:rsidTr="00C457EE">
        <w:tc>
          <w:tcPr>
            <w:tcW w:w="2943" w:type="dxa"/>
            <w:shd w:val="clear" w:color="auto" w:fill="D9E2F3"/>
            <w:vAlign w:val="center"/>
          </w:tcPr>
          <w:p w14:paraId="049C0E14"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049C0E1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9" w14:textId="77777777" w:rsidTr="00C457EE">
        <w:tc>
          <w:tcPr>
            <w:tcW w:w="2943" w:type="dxa"/>
            <w:shd w:val="clear" w:color="auto" w:fill="D9E2F3"/>
            <w:vAlign w:val="center"/>
          </w:tcPr>
          <w:p w14:paraId="049C0E17" w14:textId="77777777" w:rsidR="00F016A2" w:rsidRPr="00C457EE" w:rsidRDefault="00F016A2" w:rsidP="00C457EE">
            <w:pPr>
              <w:numPr>
                <w:ilvl w:val="2"/>
                <w:numId w:val="25"/>
              </w:numPr>
              <w:pBdr>
                <w:top w:val="nil"/>
                <w:left w:val="nil"/>
                <w:bottom w:val="nil"/>
                <w:right w:val="nil"/>
                <w:between w:val="nil"/>
              </w:pBdr>
              <w:ind w:left="426" w:hanging="426"/>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049C0E18" w14:textId="77777777" w:rsidR="00F016A2" w:rsidRPr="00C457EE" w:rsidRDefault="00F016A2" w:rsidP="00C457EE">
            <w:pPr>
              <w:spacing w:before="240"/>
              <w:rPr>
                <w:rFonts w:ascii="GHEA Grapalat" w:eastAsia="GHEA Grapalat" w:hAnsi="GHEA Grapalat" w:cs="GHEA Grapalat"/>
                <w:sz w:val="20"/>
                <w:szCs w:val="20"/>
              </w:rPr>
            </w:pPr>
          </w:p>
        </w:tc>
      </w:tr>
    </w:tbl>
    <w:p w14:paraId="049C0E1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457EE" w14:paraId="049C0E1D" w14:textId="77777777" w:rsidTr="00C457EE">
        <w:tc>
          <w:tcPr>
            <w:tcW w:w="2837" w:type="dxa"/>
            <w:shd w:val="clear" w:color="auto" w:fill="D9E2F3"/>
            <w:vAlign w:val="center"/>
          </w:tcPr>
          <w:p w14:paraId="049C0E1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w:t>
            </w:r>
          </w:p>
        </w:tc>
        <w:tc>
          <w:tcPr>
            <w:tcW w:w="6178" w:type="dxa"/>
            <w:vAlign w:val="center"/>
          </w:tcPr>
          <w:p w14:paraId="049C0E1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0" w14:textId="77777777" w:rsidTr="00C457EE">
        <w:tc>
          <w:tcPr>
            <w:tcW w:w="2837" w:type="dxa"/>
            <w:shd w:val="clear" w:color="auto" w:fill="D9E2F3"/>
            <w:vAlign w:val="center"/>
          </w:tcPr>
          <w:p w14:paraId="049C0E1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Муниципалитет</w:t>
            </w:r>
          </w:p>
        </w:tc>
        <w:tc>
          <w:tcPr>
            <w:tcW w:w="6178" w:type="dxa"/>
            <w:vAlign w:val="center"/>
          </w:tcPr>
          <w:p w14:paraId="049C0E1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3" w14:textId="77777777" w:rsidTr="00C457EE">
        <w:tc>
          <w:tcPr>
            <w:tcW w:w="2837" w:type="dxa"/>
            <w:shd w:val="clear" w:color="auto" w:fill="D9E2F3"/>
            <w:vAlign w:val="center"/>
          </w:tcPr>
          <w:p w14:paraId="049C0E2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049C0E2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6" w14:textId="77777777" w:rsidTr="00C457EE">
        <w:tc>
          <w:tcPr>
            <w:tcW w:w="2837" w:type="dxa"/>
            <w:shd w:val="clear" w:color="auto" w:fill="D9E2F3"/>
            <w:vAlign w:val="center"/>
          </w:tcPr>
          <w:p w14:paraId="049C0E2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049C0E25" w14:textId="77777777" w:rsidR="00F016A2" w:rsidRPr="00C457EE" w:rsidRDefault="00F016A2" w:rsidP="00C457EE">
            <w:pPr>
              <w:spacing w:before="240"/>
              <w:rPr>
                <w:rFonts w:ascii="GHEA Grapalat" w:eastAsia="GHEA Grapalat" w:hAnsi="GHEA Grapalat" w:cs="GHEA Grapalat"/>
                <w:sz w:val="20"/>
                <w:szCs w:val="20"/>
              </w:rPr>
            </w:pPr>
          </w:p>
        </w:tc>
      </w:tr>
    </w:tbl>
    <w:p w14:paraId="049C0E27"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Основания являться реальным бенефициаром</w:t>
      </w:r>
      <w:r w:rsidRPr="00C457EE" w:rsidDel="00F76C18">
        <w:rPr>
          <w:rFonts w:ascii="GHEA Grapalat" w:eastAsia="GHEA Grapalat" w:hAnsi="GHEA Grapalat" w:cs="GHEA Grapalat"/>
          <w:i/>
          <w:color w:val="000000"/>
          <w:sz w:val="20"/>
          <w:szCs w:val="20"/>
        </w:rPr>
        <w:t xml:space="preserve"> </w:t>
      </w:r>
      <w:r w:rsidRPr="00C457EE">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457EE" w14:paraId="049C0E29" w14:textId="77777777" w:rsidTr="00C457EE">
        <w:trPr>
          <w:trHeight w:val="924"/>
        </w:trPr>
        <w:tc>
          <w:tcPr>
            <w:tcW w:w="9016" w:type="dxa"/>
            <w:gridSpan w:val="2"/>
            <w:vAlign w:val="center"/>
          </w:tcPr>
          <w:p w14:paraId="049C0E28" w14:textId="77777777" w:rsidR="00F016A2" w:rsidRPr="00C457EE" w:rsidRDefault="00E378D7"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а</w:t>
            </w:r>
            <w:r w:rsidR="00F016A2" w:rsidRPr="00C457E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457EE" w14:paraId="049C0E2C" w14:textId="77777777" w:rsidTr="00C457EE">
        <w:trPr>
          <w:trHeight w:val="684"/>
        </w:trPr>
        <w:tc>
          <w:tcPr>
            <w:tcW w:w="4508" w:type="dxa"/>
            <w:shd w:val="clear" w:color="auto" w:fill="D9E2F3"/>
            <w:vAlign w:val="center"/>
          </w:tcPr>
          <w:p w14:paraId="049C0E2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lastRenderedPageBreak/>
              <w:t>Размер участия</w:t>
            </w:r>
            <w:r w:rsidRPr="00C457EE" w:rsidDel="00C376E4">
              <w:rPr>
                <w:rFonts w:ascii="GHEA Grapalat" w:eastAsia="GHEA Grapalat" w:hAnsi="GHEA Grapalat" w:cs="GHEA Grapalat"/>
                <w:color w:val="000000"/>
                <w:sz w:val="20"/>
                <w:szCs w:val="20"/>
              </w:rPr>
              <w:t xml:space="preserve"> </w:t>
            </w:r>
            <w:r w:rsidRPr="00C457EE">
              <w:rPr>
                <w:rFonts w:ascii="GHEA Grapalat" w:eastAsia="GHEA Grapalat" w:hAnsi="GHEA Grapalat" w:cs="GHEA Grapalat"/>
                <w:color w:val="000000"/>
                <w:sz w:val="20"/>
                <w:szCs w:val="20"/>
              </w:rPr>
              <w:t>(%)</w:t>
            </w:r>
          </w:p>
        </w:tc>
        <w:tc>
          <w:tcPr>
            <w:tcW w:w="4508" w:type="dxa"/>
            <w:shd w:val="clear" w:color="auto" w:fill="FFFFFF"/>
            <w:vAlign w:val="center"/>
          </w:tcPr>
          <w:p w14:paraId="049C0E2B"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30" w14:textId="77777777" w:rsidTr="00C457EE">
        <w:trPr>
          <w:trHeight w:val="1282"/>
        </w:trPr>
        <w:tc>
          <w:tcPr>
            <w:tcW w:w="4508" w:type="dxa"/>
            <w:shd w:val="clear" w:color="auto" w:fill="D9E2F3"/>
            <w:vAlign w:val="center"/>
          </w:tcPr>
          <w:p w14:paraId="049C0E2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4508" w:type="dxa"/>
            <w:vAlign w:val="center"/>
          </w:tcPr>
          <w:p w14:paraId="049C0E2E"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E2F"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r w:rsidR="00F016A2" w:rsidRPr="00C457EE" w14:paraId="049C0E32" w14:textId="77777777" w:rsidTr="00C457EE">
        <w:tc>
          <w:tcPr>
            <w:tcW w:w="9016" w:type="dxa"/>
            <w:gridSpan w:val="2"/>
            <w:vAlign w:val="center"/>
          </w:tcPr>
          <w:p w14:paraId="049C0E31"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б</w:t>
            </w:r>
            <w:r w:rsidR="00F016A2" w:rsidRPr="00C457EE">
              <w:rPr>
                <w:rFonts w:eastAsia="Cambria Math"/>
                <w:sz w:val="20"/>
                <w:szCs w:val="20"/>
              </w:rPr>
              <w:t>․</w:t>
            </w:r>
            <w:r w:rsidR="00F016A2" w:rsidRPr="00C457E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457EE" w14:paraId="049C0E34" w14:textId="77777777" w:rsidTr="00C457EE">
        <w:tc>
          <w:tcPr>
            <w:tcW w:w="9016" w:type="dxa"/>
            <w:gridSpan w:val="2"/>
            <w:vAlign w:val="center"/>
          </w:tcPr>
          <w:p w14:paraId="049C0E33" w14:textId="77777777" w:rsidR="00F016A2" w:rsidRPr="00C457EE" w:rsidRDefault="00E378D7"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в</w:t>
            </w:r>
            <w:r w:rsidR="00F016A2" w:rsidRPr="00C457E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C457EE">
              <w:rPr>
                <w:rFonts w:ascii="GHEA Grapalat" w:eastAsia="GHEA Grapalat" w:hAnsi="GHEA Grapalat" w:cs="GHEA Grapalat"/>
                <w:sz w:val="20"/>
                <w:szCs w:val="20"/>
                <w:lang w:val="hy-AM"/>
              </w:rPr>
              <w:t>б</w:t>
            </w:r>
            <w:r w:rsidR="00F016A2" w:rsidRPr="00C457EE">
              <w:rPr>
                <w:rFonts w:ascii="GHEA Grapalat" w:eastAsia="GHEA Grapalat" w:hAnsi="GHEA Grapalat" w:cs="GHEA Grapalat"/>
                <w:sz w:val="20"/>
                <w:szCs w:val="20"/>
              </w:rPr>
              <w:t>"</w:t>
            </w:r>
          </w:p>
        </w:tc>
      </w:tr>
    </w:tbl>
    <w:p w14:paraId="049C0E35"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Основания являться реальным бенефициаром</w:t>
      </w:r>
      <w:r w:rsidRPr="00C457EE" w:rsidDel="00F76C18">
        <w:rPr>
          <w:rFonts w:ascii="GHEA Grapalat" w:eastAsia="GHEA Grapalat" w:hAnsi="GHEA Grapalat" w:cs="GHEA Grapalat"/>
          <w:i/>
          <w:color w:val="000000"/>
          <w:sz w:val="20"/>
          <w:szCs w:val="20"/>
        </w:rPr>
        <w:t xml:space="preserve"> </w:t>
      </w:r>
      <w:r w:rsidRPr="00C457EE">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457EE" w14:paraId="049C0E37" w14:textId="77777777" w:rsidTr="00C457EE">
        <w:trPr>
          <w:trHeight w:val="924"/>
        </w:trPr>
        <w:tc>
          <w:tcPr>
            <w:tcW w:w="9016" w:type="dxa"/>
            <w:gridSpan w:val="2"/>
            <w:vAlign w:val="center"/>
          </w:tcPr>
          <w:p w14:paraId="049C0E36" w14:textId="77777777" w:rsidR="00F016A2" w:rsidRPr="00C457EE" w:rsidRDefault="00E378D7"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а</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457EE" w14:paraId="049C0E3A" w14:textId="77777777" w:rsidTr="00C457EE">
        <w:trPr>
          <w:trHeight w:val="684"/>
        </w:trPr>
        <w:tc>
          <w:tcPr>
            <w:tcW w:w="4508" w:type="dxa"/>
            <w:shd w:val="clear" w:color="auto" w:fill="D9E2F3"/>
            <w:vAlign w:val="center"/>
          </w:tcPr>
          <w:p w14:paraId="049C0E38"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049C0E3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3E" w14:textId="77777777" w:rsidTr="00C457EE">
        <w:trPr>
          <w:trHeight w:val="1282"/>
        </w:trPr>
        <w:tc>
          <w:tcPr>
            <w:tcW w:w="4508" w:type="dxa"/>
            <w:shd w:val="clear" w:color="auto" w:fill="D9E2F3"/>
            <w:vAlign w:val="center"/>
          </w:tcPr>
          <w:p w14:paraId="049C0E3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4508" w:type="dxa"/>
            <w:vAlign w:val="center"/>
          </w:tcPr>
          <w:p w14:paraId="049C0E3C"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E3D"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r w:rsidR="00F016A2" w:rsidRPr="00C457EE" w14:paraId="049C0E40" w14:textId="77777777" w:rsidTr="00C457EE">
        <w:tc>
          <w:tcPr>
            <w:tcW w:w="9016" w:type="dxa"/>
            <w:gridSpan w:val="2"/>
            <w:vAlign w:val="center"/>
          </w:tcPr>
          <w:p w14:paraId="049C0E3F"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б</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 xml:space="preserve">имеет право назначать или </w:t>
            </w:r>
            <w:r w:rsidR="00F016A2" w:rsidRPr="00C457EE">
              <w:rPr>
                <w:rFonts w:ascii="GHEA Grapalat" w:eastAsia="GHEA Grapalat" w:hAnsi="GHEA Grapalat" w:cs="GHEA Grapalat"/>
                <w:sz w:val="20"/>
                <w:szCs w:val="20"/>
                <w:lang w:eastAsia="hy-AM"/>
              </w:rPr>
              <w:t>освобождать</w:t>
            </w:r>
            <w:r w:rsidR="00F016A2" w:rsidRPr="00C457EE">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457EE" w14:paraId="049C0E42" w14:textId="77777777" w:rsidTr="00C457EE">
        <w:tc>
          <w:tcPr>
            <w:tcW w:w="9016" w:type="dxa"/>
            <w:gridSpan w:val="2"/>
            <w:vAlign w:val="center"/>
          </w:tcPr>
          <w:p w14:paraId="049C0E41"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в</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457EE" w14:paraId="049C0E44" w14:textId="77777777" w:rsidTr="00C457EE">
        <w:tc>
          <w:tcPr>
            <w:tcW w:w="9016" w:type="dxa"/>
            <w:gridSpan w:val="2"/>
            <w:vAlign w:val="center"/>
          </w:tcPr>
          <w:p w14:paraId="049C0E43"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г</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457EE" w14:paraId="049C0E46" w14:textId="77777777" w:rsidTr="00C457EE">
        <w:tc>
          <w:tcPr>
            <w:tcW w:w="9016" w:type="dxa"/>
            <w:gridSpan w:val="2"/>
            <w:vAlign w:val="center"/>
          </w:tcPr>
          <w:p w14:paraId="049C0E45"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д</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49C0E47"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E4A" w14:textId="77777777" w:rsidTr="00C457EE">
        <w:tc>
          <w:tcPr>
            <w:tcW w:w="2837" w:type="dxa"/>
            <w:shd w:val="clear" w:color="auto" w:fill="D9E2F3"/>
            <w:vAlign w:val="center"/>
          </w:tcPr>
          <w:p w14:paraId="049C0E48"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049C0E4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4E" w14:textId="77777777" w:rsidTr="00C457EE">
        <w:tc>
          <w:tcPr>
            <w:tcW w:w="2837" w:type="dxa"/>
            <w:shd w:val="clear" w:color="auto" w:fill="D9E2F3"/>
            <w:vAlign w:val="center"/>
          </w:tcPr>
          <w:p w14:paraId="049C0E4B"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049C0E4C"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Отдельно</w:t>
            </w:r>
          </w:p>
          <w:p w14:paraId="049C0E4D" w14:textId="77777777" w:rsidR="00F016A2" w:rsidRPr="00C457EE" w:rsidRDefault="00E378D7" w:rsidP="00C457EE">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Совместно с аффилированными лицами</w:t>
            </w:r>
          </w:p>
        </w:tc>
      </w:tr>
      <w:tr w:rsidR="00F016A2" w:rsidRPr="00C457EE" w14:paraId="049C0E52" w14:textId="77777777" w:rsidTr="00C457EE">
        <w:tc>
          <w:tcPr>
            <w:tcW w:w="2837" w:type="dxa"/>
            <w:shd w:val="clear" w:color="auto" w:fill="D9E2F3"/>
            <w:vAlign w:val="center"/>
          </w:tcPr>
          <w:p w14:paraId="049C0E4F"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49C0E50"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Да</w:t>
            </w:r>
          </w:p>
          <w:p w14:paraId="049C0E51" w14:textId="77777777" w:rsidR="00F016A2" w:rsidRPr="00C457EE" w:rsidRDefault="00E378D7"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Нет</w:t>
            </w:r>
          </w:p>
        </w:tc>
      </w:tr>
    </w:tbl>
    <w:p w14:paraId="049C0E53"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E56" w14:textId="77777777" w:rsidTr="00C457EE">
        <w:tc>
          <w:tcPr>
            <w:tcW w:w="2837" w:type="dxa"/>
            <w:shd w:val="clear" w:color="auto" w:fill="D9E2F3"/>
            <w:vAlign w:val="center"/>
          </w:tcPr>
          <w:p w14:paraId="049C0E5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электронной почты</w:t>
            </w:r>
          </w:p>
        </w:tc>
        <w:tc>
          <w:tcPr>
            <w:tcW w:w="6180" w:type="dxa"/>
            <w:vAlign w:val="center"/>
          </w:tcPr>
          <w:p w14:paraId="049C0E5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59" w14:textId="77777777" w:rsidTr="00C457EE">
        <w:tc>
          <w:tcPr>
            <w:tcW w:w="2837" w:type="dxa"/>
            <w:shd w:val="clear" w:color="auto" w:fill="D9E2F3"/>
            <w:vAlign w:val="center"/>
          </w:tcPr>
          <w:p w14:paraId="049C0E5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телефона</w:t>
            </w:r>
          </w:p>
        </w:tc>
        <w:tc>
          <w:tcPr>
            <w:tcW w:w="6180" w:type="dxa"/>
            <w:vAlign w:val="center"/>
          </w:tcPr>
          <w:p w14:paraId="049C0E58" w14:textId="77777777" w:rsidR="00F016A2" w:rsidRPr="00C457EE" w:rsidRDefault="00F016A2" w:rsidP="00C457EE">
            <w:pPr>
              <w:spacing w:before="240"/>
              <w:rPr>
                <w:rFonts w:ascii="GHEA Grapalat" w:eastAsia="GHEA Grapalat" w:hAnsi="GHEA Grapalat" w:cs="GHEA Grapalat"/>
                <w:sz w:val="20"/>
                <w:szCs w:val="20"/>
              </w:rPr>
            </w:pPr>
          </w:p>
        </w:tc>
      </w:tr>
    </w:tbl>
    <w:p w14:paraId="049C0E5A" w14:textId="77777777" w:rsidR="00F016A2" w:rsidRPr="00C457EE" w:rsidRDefault="00F016A2" w:rsidP="00C457EE">
      <w:pPr>
        <w:pBdr>
          <w:top w:val="nil"/>
          <w:left w:val="nil"/>
          <w:bottom w:val="nil"/>
          <w:right w:val="nil"/>
          <w:between w:val="nil"/>
        </w:pBdr>
        <w:ind w:left="792"/>
        <w:rPr>
          <w:rFonts w:ascii="GHEA Grapalat" w:eastAsia="GHEA Grapalat" w:hAnsi="GHEA Grapalat" w:cs="GHEA Grapalat"/>
          <w:i/>
          <w:color w:val="000000"/>
          <w:sz w:val="20"/>
          <w:szCs w:val="20"/>
        </w:rPr>
      </w:pPr>
    </w:p>
    <w:p w14:paraId="049C0E5B"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Промежуточные юридические лица</w:t>
      </w:r>
    </w:p>
    <w:p w14:paraId="049C0E5C"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5F" w14:textId="77777777" w:rsidTr="00C457EE">
        <w:tc>
          <w:tcPr>
            <w:tcW w:w="2835" w:type="dxa"/>
            <w:shd w:val="clear" w:color="auto" w:fill="D9E2F3"/>
            <w:vAlign w:val="center"/>
          </w:tcPr>
          <w:p w14:paraId="049C0E5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E5E"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2" w14:textId="77777777" w:rsidTr="00C457EE">
        <w:tc>
          <w:tcPr>
            <w:tcW w:w="2835" w:type="dxa"/>
            <w:shd w:val="clear" w:color="auto" w:fill="D9E2F3"/>
            <w:vAlign w:val="center"/>
          </w:tcPr>
          <w:p w14:paraId="049C0E60"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49C0E61"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5" w14:textId="77777777" w:rsidTr="00C457EE">
        <w:tc>
          <w:tcPr>
            <w:tcW w:w="2835" w:type="dxa"/>
            <w:shd w:val="clear" w:color="auto" w:fill="D9E2F3"/>
            <w:vAlign w:val="center"/>
          </w:tcPr>
          <w:p w14:paraId="049C0E63"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E6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8" w14:textId="77777777" w:rsidTr="00C457EE">
        <w:tc>
          <w:tcPr>
            <w:tcW w:w="2835" w:type="dxa"/>
            <w:shd w:val="clear" w:color="auto" w:fill="D9E2F3"/>
            <w:vAlign w:val="center"/>
          </w:tcPr>
          <w:p w14:paraId="049C0E6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E67"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B" w14:textId="77777777" w:rsidTr="00C457EE">
        <w:tc>
          <w:tcPr>
            <w:tcW w:w="2835" w:type="dxa"/>
            <w:shd w:val="clear" w:color="auto" w:fill="D9E2F3"/>
            <w:vAlign w:val="center"/>
          </w:tcPr>
          <w:p w14:paraId="049C0E69"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регистрации</w:t>
            </w:r>
          </w:p>
        </w:tc>
        <w:tc>
          <w:tcPr>
            <w:tcW w:w="6180" w:type="dxa"/>
            <w:vAlign w:val="center"/>
          </w:tcPr>
          <w:p w14:paraId="049C0E6A"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E" w14:textId="77777777" w:rsidTr="00C457EE">
        <w:tc>
          <w:tcPr>
            <w:tcW w:w="2835" w:type="dxa"/>
            <w:shd w:val="clear" w:color="auto" w:fill="D9E2F3"/>
            <w:vAlign w:val="center"/>
          </w:tcPr>
          <w:p w14:paraId="049C0E6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 регистрации</w:t>
            </w:r>
          </w:p>
        </w:tc>
        <w:tc>
          <w:tcPr>
            <w:tcW w:w="6180" w:type="dxa"/>
            <w:vAlign w:val="center"/>
          </w:tcPr>
          <w:p w14:paraId="049C0E6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1" w14:textId="77777777" w:rsidTr="00C457EE">
        <w:tc>
          <w:tcPr>
            <w:tcW w:w="2835" w:type="dxa"/>
            <w:shd w:val="clear" w:color="auto" w:fill="D9E2F3"/>
            <w:vAlign w:val="center"/>
          </w:tcPr>
          <w:p w14:paraId="049C0E6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E70" w14:textId="77777777" w:rsidR="00F016A2" w:rsidRPr="00C457EE" w:rsidRDefault="00F016A2" w:rsidP="00C457EE">
            <w:pPr>
              <w:spacing w:before="240"/>
              <w:rPr>
                <w:rFonts w:ascii="GHEA Grapalat" w:eastAsia="GHEA Grapalat" w:hAnsi="GHEA Grapalat" w:cs="GHEA Grapalat"/>
                <w:sz w:val="20"/>
                <w:szCs w:val="20"/>
              </w:rPr>
            </w:pPr>
          </w:p>
        </w:tc>
      </w:tr>
    </w:tbl>
    <w:p w14:paraId="049C0E72"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75" w14:textId="77777777" w:rsidTr="00C457EE">
        <w:trPr>
          <w:trHeight w:val="853"/>
        </w:trPr>
        <w:tc>
          <w:tcPr>
            <w:tcW w:w="2835" w:type="dxa"/>
            <w:vMerge w:val="restart"/>
            <w:shd w:val="clear" w:color="auto" w:fill="D9E2F3"/>
            <w:vAlign w:val="center"/>
          </w:tcPr>
          <w:p w14:paraId="049C0E73"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49C0E7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8" w14:textId="77777777" w:rsidTr="00C457EE">
        <w:trPr>
          <w:trHeight w:val="850"/>
        </w:trPr>
        <w:tc>
          <w:tcPr>
            <w:tcW w:w="2835" w:type="dxa"/>
            <w:vMerge/>
            <w:shd w:val="clear" w:color="auto" w:fill="D9E2F3"/>
            <w:vAlign w:val="center"/>
          </w:tcPr>
          <w:p w14:paraId="049C0E7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7"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B" w14:textId="77777777" w:rsidTr="00C457EE">
        <w:trPr>
          <w:trHeight w:val="850"/>
        </w:trPr>
        <w:tc>
          <w:tcPr>
            <w:tcW w:w="2835" w:type="dxa"/>
            <w:vMerge/>
            <w:shd w:val="clear" w:color="auto" w:fill="D9E2F3"/>
            <w:vAlign w:val="center"/>
          </w:tcPr>
          <w:p w14:paraId="049C0E79"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A"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E" w14:textId="77777777" w:rsidTr="00C457EE">
        <w:trPr>
          <w:trHeight w:val="850"/>
        </w:trPr>
        <w:tc>
          <w:tcPr>
            <w:tcW w:w="2835" w:type="dxa"/>
            <w:vMerge/>
            <w:shd w:val="clear" w:color="auto" w:fill="D9E2F3"/>
            <w:vAlign w:val="center"/>
          </w:tcPr>
          <w:p w14:paraId="049C0E7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81" w14:textId="77777777" w:rsidTr="00C457EE">
        <w:trPr>
          <w:trHeight w:val="850"/>
        </w:trPr>
        <w:tc>
          <w:tcPr>
            <w:tcW w:w="2835" w:type="dxa"/>
            <w:vMerge/>
            <w:shd w:val="clear" w:color="auto" w:fill="D9E2F3"/>
            <w:vAlign w:val="center"/>
          </w:tcPr>
          <w:p w14:paraId="049C0E7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80" w14:textId="77777777" w:rsidR="00F016A2" w:rsidRPr="00C457EE" w:rsidRDefault="00F016A2" w:rsidP="00C457EE">
            <w:pPr>
              <w:spacing w:before="240"/>
              <w:rPr>
                <w:rFonts w:ascii="GHEA Grapalat" w:eastAsia="GHEA Grapalat" w:hAnsi="GHEA Grapalat" w:cs="GHEA Grapalat"/>
                <w:sz w:val="20"/>
                <w:szCs w:val="20"/>
              </w:rPr>
            </w:pPr>
          </w:p>
        </w:tc>
      </w:tr>
    </w:tbl>
    <w:p w14:paraId="049C0E82"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sz w:val="20"/>
          <w:szCs w:val="20"/>
        </w:rPr>
      </w:pPr>
      <w:r w:rsidRPr="00C457EE">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85" w14:textId="77777777" w:rsidTr="00C457EE">
        <w:tc>
          <w:tcPr>
            <w:tcW w:w="2835" w:type="dxa"/>
            <w:shd w:val="clear" w:color="auto" w:fill="D9E2F3"/>
            <w:vAlign w:val="center"/>
          </w:tcPr>
          <w:p w14:paraId="049C0E83"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фондовой биржи</w:t>
            </w:r>
          </w:p>
        </w:tc>
        <w:tc>
          <w:tcPr>
            <w:tcW w:w="6180" w:type="dxa"/>
            <w:vAlign w:val="center"/>
          </w:tcPr>
          <w:p w14:paraId="049C0E8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88" w14:textId="77777777" w:rsidTr="00C457EE">
        <w:tc>
          <w:tcPr>
            <w:tcW w:w="2835" w:type="dxa"/>
            <w:shd w:val="clear" w:color="auto" w:fill="D9E2F3"/>
            <w:vAlign w:val="center"/>
          </w:tcPr>
          <w:p w14:paraId="049C0E8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049C0E87" w14:textId="77777777" w:rsidR="00F016A2" w:rsidRPr="00C457EE" w:rsidRDefault="00F016A2" w:rsidP="00C457EE">
            <w:pPr>
              <w:spacing w:before="240"/>
              <w:rPr>
                <w:rFonts w:ascii="GHEA Grapalat" w:eastAsia="GHEA Grapalat" w:hAnsi="GHEA Grapalat" w:cs="GHEA Grapalat"/>
                <w:sz w:val="20"/>
                <w:szCs w:val="20"/>
              </w:rPr>
            </w:pPr>
          </w:p>
        </w:tc>
      </w:tr>
    </w:tbl>
    <w:p w14:paraId="049C0E89" w14:textId="77777777" w:rsidR="00F016A2" w:rsidRPr="00C457EE" w:rsidRDefault="00F016A2" w:rsidP="00C457EE">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457EE" w14:paraId="049C0E8B" w14:textId="77777777" w:rsidTr="00C457EE">
        <w:tc>
          <w:tcPr>
            <w:tcW w:w="9016" w:type="dxa"/>
            <w:shd w:val="clear" w:color="auto" w:fill="DBE5F1" w:themeFill="accent1" w:themeFillTint="33"/>
          </w:tcPr>
          <w:p w14:paraId="049C0E8A" w14:textId="77777777" w:rsidR="00F016A2" w:rsidRPr="00C457EE" w:rsidRDefault="00F016A2" w:rsidP="00C457EE">
            <w:pP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457EE" w14:paraId="049C0E8D" w14:textId="77777777" w:rsidTr="00FB3BFA">
        <w:trPr>
          <w:trHeight w:val="201"/>
        </w:trPr>
        <w:tc>
          <w:tcPr>
            <w:tcW w:w="9016" w:type="dxa"/>
          </w:tcPr>
          <w:p w14:paraId="049C0E8C" w14:textId="77777777" w:rsidR="00F016A2" w:rsidRPr="00C457EE" w:rsidRDefault="00F016A2" w:rsidP="00C457EE">
            <w:pPr>
              <w:rPr>
                <w:rFonts w:ascii="GHEA Grapalat" w:eastAsia="GHEA Grapalat" w:hAnsi="GHEA Grapalat" w:cs="GHEA Grapalat"/>
                <w:b/>
                <w:color w:val="000000"/>
                <w:sz w:val="20"/>
                <w:szCs w:val="20"/>
              </w:rPr>
            </w:pPr>
          </w:p>
        </w:tc>
      </w:tr>
    </w:tbl>
    <w:p w14:paraId="049C0E8E" w14:textId="77777777" w:rsidR="00F016A2" w:rsidRPr="00C457EE" w:rsidRDefault="00F016A2" w:rsidP="00FB3BFA">
      <w:pPr>
        <w:pBdr>
          <w:top w:val="nil"/>
          <w:left w:val="nil"/>
          <w:bottom w:val="nil"/>
          <w:right w:val="nil"/>
          <w:between w:val="nil"/>
        </w:pBdr>
        <w:rPr>
          <w:rFonts w:ascii="GHEA Grapalat" w:eastAsia="GHEA Grapalat" w:hAnsi="GHEA Grapalat" w:cs="GHEA Grapalat"/>
          <w:b/>
          <w:color w:val="000000"/>
          <w:sz w:val="20"/>
          <w:szCs w:val="20"/>
        </w:rPr>
      </w:pPr>
    </w:p>
    <w:p w14:paraId="049C0E8F" w14:textId="77777777" w:rsidR="00F016A2" w:rsidRPr="00C457EE" w:rsidRDefault="00F016A2" w:rsidP="00FB3BFA">
      <w:pPr>
        <w:rPr>
          <w:rFonts w:ascii="GHEA Grapalat" w:hAnsi="GHEA Grapalat"/>
          <w:b/>
          <w:sz w:val="20"/>
          <w:szCs w:val="20"/>
          <w:lang w:val="hy-AM"/>
        </w:rPr>
      </w:pPr>
      <w:r w:rsidRPr="00C457EE">
        <w:rPr>
          <w:rFonts w:ascii="GHEA Grapalat" w:hAnsi="GHEA Grapalat"/>
          <w:b/>
          <w:sz w:val="20"/>
          <w:szCs w:val="20"/>
        </w:rPr>
        <w:lastRenderedPageBreak/>
        <w:t>Порядок заполнения декларации</w:t>
      </w:r>
    </w:p>
    <w:p w14:paraId="049C0E90"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49C0E91" w14:textId="77777777" w:rsidR="00F016A2" w:rsidRPr="00C457EE" w:rsidRDefault="00F016A2" w:rsidP="00C457EE">
      <w:pPr>
        <w:pStyle w:val="aff"/>
        <w:numPr>
          <w:ilvl w:val="0"/>
          <w:numId w:val="27"/>
        </w:numPr>
        <w:ind w:left="0" w:firstLine="142"/>
        <w:contextualSpacing/>
        <w:jc w:val="both"/>
        <w:rPr>
          <w:rFonts w:ascii="GHEA Grapalat" w:hAnsi="GHEA Grapalat"/>
          <w:sz w:val="20"/>
          <w:szCs w:val="20"/>
        </w:rPr>
      </w:pPr>
      <w:r w:rsidRPr="00C457E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9C0E92" w14:textId="77777777" w:rsidR="00F016A2" w:rsidRPr="00C457EE" w:rsidRDefault="00F016A2" w:rsidP="00C457EE">
      <w:pPr>
        <w:pStyle w:val="aff"/>
        <w:numPr>
          <w:ilvl w:val="0"/>
          <w:numId w:val="27"/>
        </w:numPr>
        <w:contextualSpacing/>
        <w:jc w:val="both"/>
        <w:rPr>
          <w:rFonts w:ascii="GHEA Grapalat" w:hAnsi="GHEA Grapalat"/>
          <w:sz w:val="20"/>
          <w:szCs w:val="20"/>
        </w:rPr>
      </w:pPr>
      <w:r w:rsidRPr="00C457E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49C0E93" w14:textId="77777777" w:rsidR="00F016A2" w:rsidRPr="00C457EE" w:rsidRDefault="00F016A2" w:rsidP="00C457EE">
      <w:pPr>
        <w:pStyle w:val="aff"/>
        <w:numPr>
          <w:ilvl w:val="0"/>
          <w:numId w:val="27"/>
        </w:numPr>
        <w:ind w:left="0" w:firstLine="0"/>
        <w:contextualSpacing/>
        <w:jc w:val="both"/>
        <w:rPr>
          <w:rFonts w:ascii="GHEA Grapalat" w:hAnsi="GHEA Grapalat"/>
          <w:sz w:val="20"/>
          <w:szCs w:val="20"/>
        </w:rPr>
      </w:pPr>
      <w:r w:rsidRPr="00C457E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49C0E94" w14:textId="77777777" w:rsidR="00F016A2" w:rsidRPr="00C457EE" w:rsidRDefault="00F016A2" w:rsidP="00C457EE">
      <w:pPr>
        <w:pStyle w:val="aff"/>
        <w:numPr>
          <w:ilvl w:val="0"/>
          <w:numId w:val="26"/>
        </w:numPr>
        <w:ind w:left="142" w:hanging="284"/>
        <w:contextualSpacing/>
        <w:jc w:val="both"/>
        <w:rPr>
          <w:rFonts w:ascii="GHEA Grapalat" w:hAnsi="GHEA Grapalat"/>
          <w:sz w:val="20"/>
          <w:szCs w:val="20"/>
        </w:rPr>
      </w:pPr>
      <w:r w:rsidRPr="00C457E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C457EE">
        <w:rPr>
          <w:sz w:val="20"/>
          <w:szCs w:val="20"/>
        </w:rPr>
        <w:t xml:space="preserve"> </w:t>
      </w:r>
      <w:r w:rsidRPr="00C457EE">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49C0E95"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49C0E96"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49C0E97"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8"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99" w14:textId="77777777" w:rsidR="00F016A2" w:rsidRPr="00C457EE" w:rsidRDefault="00F016A2" w:rsidP="00C457EE">
      <w:pPr>
        <w:pStyle w:val="aff"/>
        <w:numPr>
          <w:ilvl w:val="0"/>
          <w:numId w:val="29"/>
        </w:numPr>
        <w:ind w:left="0" w:hanging="426"/>
        <w:contextualSpacing/>
        <w:jc w:val="both"/>
        <w:rPr>
          <w:rFonts w:ascii="GHEA Grapalat" w:hAnsi="GHEA Grapalat"/>
          <w:sz w:val="20"/>
          <w:szCs w:val="20"/>
        </w:rPr>
      </w:pPr>
      <w:r w:rsidRPr="00C457E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A" w14:textId="77777777" w:rsidR="00F016A2" w:rsidRPr="00C457EE" w:rsidRDefault="00F016A2" w:rsidP="00C457EE">
      <w:pPr>
        <w:ind w:left="-360"/>
        <w:contextualSpacing/>
        <w:jc w:val="both"/>
        <w:rPr>
          <w:rFonts w:ascii="GHEA Grapalat" w:hAnsi="GHEA Grapalat"/>
          <w:sz w:val="20"/>
          <w:szCs w:val="20"/>
        </w:rPr>
      </w:pPr>
      <w:r w:rsidRPr="00C457E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B"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9C" w14:textId="77777777" w:rsidR="00F016A2" w:rsidRPr="00C457EE" w:rsidRDefault="00F016A2" w:rsidP="00C457EE">
      <w:pPr>
        <w:pStyle w:val="aff"/>
        <w:numPr>
          <w:ilvl w:val="0"/>
          <w:numId w:val="30"/>
        </w:numPr>
        <w:ind w:left="0"/>
        <w:contextualSpacing/>
        <w:jc w:val="both"/>
        <w:rPr>
          <w:rFonts w:ascii="GHEA Grapalat" w:hAnsi="GHEA Grapalat"/>
          <w:sz w:val="20"/>
          <w:szCs w:val="20"/>
        </w:rPr>
      </w:pPr>
      <w:r w:rsidRPr="00C457EE">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49C0E9D"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049C0E9E"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3) в подразделе "Адрес учета лица" заполняется адрес места учета реального бенефициара;</w:t>
      </w:r>
    </w:p>
    <w:p w14:paraId="049C0E9F"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49C0EA0" w14:textId="77777777" w:rsidR="00F016A2" w:rsidRPr="00C457EE" w:rsidRDefault="00F016A2" w:rsidP="00C457EE">
      <w:pPr>
        <w:ind w:left="-375"/>
        <w:contextualSpacing/>
        <w:jc w:val="both"/>
        <w:rPr>
          <w:rFonts w:ascii="GHEA Grapalat" w:hAnsi="GHEA Grapalat"/>
          <w:sz w:val="20"/>
          <w:szCs w:val="20"/>
        </w:rPr>
      </w:pPr>
      <w:r w:rsidRPr="00C457EE">
        <w:rPr>
          <w:rFonts w:ascii="GHEA Grapalat" w:hAnsi="GHEA Grapalat"/>
          <w:sz w:val="20"/>
          <w:szCs w:val="20"/>
        </w:rPr>
        <w:t xml:space="preserve">5) подраздел "Основания </w:t>
      </w:r>
      <w:r w:rsidRPr="00C457EE">
        <w:rPr>
          <w:rFonts w:ascii="GHEA Grapalat" w:eastAsiaTheme="minorHAnsi" w:hAnsi="GHEA Grapalat" w:cstheme="minorBidi"/>
          <w:sz w:val="20"/>
          <w:szCs w:val="20"/>
        </w:rPr>
        <w:t>являться</w:t>
      </w:r>
      <w:r w:rsidRPr="00C457E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49C0EA1" w14:textId="77777777" w:rsidR="00F016A2" w:rsidRPr="00C457EE" w:rsidRDefault="00F016A2" w:rsidP="00C457EE">
      <w:pPr>
        <w:contextualSpacing/>
        <w:jc w:val="both"/>
        <w:rPr>
          <w:rFonts w:ascii="GHEA Grapalat" w:eastAsia="GHEA Grapalat" w:hAnsi="GHEA Grapalat" w:cs="GHEA Grapalat"/>
          <w:sz w:val="20"/>
          <w:szCs w:val="20"/>
        </w:rPr>
      </w:pPr>
      <w:r w:rsidRPr="00C457E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457EE">
        <w:rPr>
          <w:rFonts w:ascii="GHEA Grapalat" w:hAnsi="GHEA Grapalat"/>
          <w:sz w:val="20"/>
          <w:szCs w:val="20"/>
          <w:lang w:val="hy-AM"/>
        </w:rPr>
        <w:t>Օ</w:t>
      </w:r>
      <w:r w:rsidRPr="00C457E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457EE">
        <w:rPr>
          <w:rFonts w:ascii="GHEA Grapalat" w:hAnsi="GHEA Grapalat"/>
          <w:sz w:val="20"/>
          <w:szCs w:val="20"/>
          <w:lang w:val="hy-AM"/>
        </w:rPr>
        <w:t>Օ</w:t>
      </w:r>
      <w:r w:rsidRPr="00C457E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457EE">
        <w:rPr>
          <w:rFonts w:ascii="GHEA Grapalat" w:hAnsi="GHEA Grapalat"/>
          <w:sz w:val="20"/>
          <w:szCs w:val="20"/>
          <w:lang w:val="hy-AM"/>
        </w:rPr>
        <w:t>Օ</w:t>
      </w:r>
      <w:r w:rsidRPr="00C457E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457E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49C0EA2" w14:textId="77777777" w:rsidR="00F016A2" w:rsidRPr="00C457EE" w:rsidRDefault="00F016A2" w:rsidP="00C457EE">
      <w:pPr>
        <w:contextualSpacing/>
        <w:jc w:val="both"/>
        <w:rPr>
          <w:rFonts w:ascii="GHEA Grapalat" w:hAnsi="GHEA Grapalat"/>
          <w:sz w:val="20"/>
          <w:szCs w:val="20"/>
          <w:lang w:val="hy-AM"/>
        </w:rPr>
      </w:pPr>
      <w:r w:rsidRPr="00C457EE">
        <w:rPr>
          <w:rFonts w:ascii="GHEA Grapalat" w:hAnsi="GHEA Grapalat"/>
          <w:sz w:val="20"/>
          <w:szCs w:val="20"/>
        </w:rPr>
        <w:t xml:space="preserve">б. в пункте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делается отметка, если лицо по смыслу пункта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не является реальным бенефициаром Организации, но контролирует </w:t>
      </w:r>
      <w:r w:rsidRPr="00C457EE">
        <w:rPr>
          <w:rFonts w:ascii="GHEA Grapalat" w:hAnsi="GHEA Grapalat"/>
          <w:sz w:val="20"/>
          <w:szCs w:val="20"/>
          <w:lang w:val="hy-AM"/>
        </w:rPr>
        <w:t>Օ</w:t>
      </w:r>
      <w:r w:rsidRPr="00C457E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049C0EA3"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в</w:t>
      </w:r>
      <w:r w:rsidRPr="00C457EE">
        <w:rPr>
          <w:rFonts w:ascii="GHEA Grapalat" w:hAnsi="GHEA Grapalat"/>
          <w:sz w:val="20"/>
          <w:szCs w:val="20"/>
          <w:lang w:val="hy-AM"/>
        </w:rPr>
        <w:t xml:space="preserve">. </w:t>
      </w:r>
      <w:r w:rsidRPr="00C457EE">
        <w:rPr>
          <w:rFonts w:ascii="GHEA Grapalat" w:hAnsi="GHEA Grapalat"/>
          <w:sz w:val="20"/>
          <w:szCs w:val="20"/>
        </w:rPr>
        <w:t>в</w:t>
      </w:r>
      <w:r w:rsidRPr="00C457EE">
        <w:rPr>
          <w:rFonts w:ascii="GHEA Grapalat" w:hAnsi="GHEA Grapalat"/>
          <w:sz w:val="20"/>
          <w:szCs w:val="20"/>
          <w:lang w:val="hy-AM"/>
        </w:rPr>
        <w:t xml:space="preserve"> пункте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457EE">
        <w:rPr>
          <w:rFonts w:ascii="GHEA Grapalat" w:hAnsi="GHEA Grapalat"/>
          <w:sz w:val="20"/>
          <w:szCs w:val="20"/>
        </w:rPr>
        <w:t>О</w:t>
      </w:r>
      <w:r w:rsidRPr="00C457E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и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этого подраздела</w:t>
      </w:r>
      <w:r w:rsidRPr="00C457EE">
        <w:rPr>
          <w:rFonts w:ascii="GHEA Grapalat" w:hAnsi="GHEA Grapalat"/>
          <w:sz w:val="20"/>
          <w:szCs w:val="20"/>
        </w:rPr>
        <w:t>.</w:t>
      </w:r>
    </w:p>
    <w:p w14:paraId="049C0EA4" w14:textId="77777777" w:rsidR="00F016A2" w:rsidRPr="00C457EE" w:rsidRDefault="00F016A2" w:rsidP="00C457EE">
      <w:pPr>
        <w:contextualSpacing/>
        <w:jc w:val="both"/>
        <w:rPr>
          <w:rFonts w:ascii="Cambria Math" w:hAnsi="Cambria Math" w:cs="Cambria Math"/>
          <w:sz w:val="20"/>
          <w:szCs w:val="20"/>
        </w:rPr>
      </w:pPr>
      <w:r w:rsidRPr="00C457EE">
        <w:rPr>
          <w:rFonts w:ascii="GHEA Grapalat" w:hAnsi="GHEA Grapalat"/>
          <w:sz w:val="20"/>
          <w:szCs w:val="20"/>
          <w:lang w:val="hy-AM"/>
        </w:rPr>
        <w:t xml:space="preserve">6) </w:t>
      </w:r>
      <w:r w:rsidRPr="00C457EE">
        <w:rPr>
          <w:rFonts w:ascii="GHEA Grapalat" w:hAnsi="GHEA Grapalat"/>
          <w:sz w:val="20"/>
          <w:szCs w:val="20"/>
        </w:rPr>
        <w:t>П</w:t>
      </w:r>
      <w:r w:rsidRPr="00C457EE">
        <w:rPr>
          <w:rFonts w:ascii="GHEA Grapalat" w:hAnsi="GHEA Grapalat"/>
          <w:sz w:val="20"/>
          <w:szCs w:val="20"/>
          <w:lang w:val="hy-AM"/>
        </w:rPr>
        <w:t xml:space="preserve">одраздел </w:t>
      </w:r>
      <w:r w:rsidRPr="00C457EE">
        <w:rPr>
          <w:rFonts w:ascii="GHEA Grapalat" w:eastAsia="GHEA Grapalat" w:hAnsi="GHEA Grapalat" w:cs="GHEA Grapalat"/>
          <w:sz w:val="20"/>
          <w:szCs w:val="20"/>
        </w:rPr>
        <w:t>"</w:t>
      </w:r>
      <w:r w:rsidRPr="00C457EE">
        <w:rPr>
          <w:rFonts w:ascii="GHEA Grapalat" w:hAnsi="GHEA Grapalat"/>
          <w:sz w:val="20"/>
          <w:szCs w:val="20"/>
        </w:rPr>
        <w:t>О</w:t>
      </w:r>
      <w:r w:rsidRPr="00C457EE">
        <w:rPr>
          <w:rFonts w:ascii="GHEA Grapalat" w:hAnsi="GHEA Grapalat"/>
          <w:sz w:val="20"/>
          <w:szCs w:val="20"/>
          <w:lang w:val="hy-AM"/>
        </w:rPr>
        <w:t xml:space="preserve">снования </w:t>
      </w:r>
      <w:r w:rsidRPr="00C457EE">
        <w:rPr>
          <w:rFonts w:ascii="GHEA Grapalat" w:hAnsi="GHEA Grapalat"/>
          <w:sz w:val="20"/>
          <w:szCs w:val="20"/>
        </w:rPr>
        <w:t>являться</w:t>
      </w:r>
      <w:r w:rsidRPr="00C457EE">
        <w:rPr>
          <w:rFonts w:ascii="GHEA Grapalat" w:hAnsi="GHEA Grapalat"/>
          <w:sz w:val="20"/>
          <w:szCs w:val="20"/>
          <w:lang w:val="hy-AM"/>
        </w:rPr>
        <w:t xml:space="preserve"> реальн</w:t>
      </w:r>
      <w:r w:rsidRPr="00C457EE">
        <w:rPr>
          <w:rFonts w:ascii="GHEA Grapalat" w:hAnsi="GHEA Grapalat"/>
          <w:sz w:val="20"/>
          <w:szCs w:val="20"/>
        </w:rPr>
        <w:t>ым</w:t>
      </w:r>
      <w:r w:rsidRPr="00C457EE">
        <w:rPr>
          <w:rFonts w:ascii="GHEA Grapalat" w:hAnsi="GHEA Grapalat"/>
          <w:sz w:val="20"/>
          <w:szCs w:val="20"/>
          <w:lang w:val="hy-AM"/>
        </w:rPr>
        <w:t xml:space="preserve"> </w:t>
      </w:r>
      <w:r w:rsidRPr="00C457EE">
        <w:rPr>
          <w:rFonts w:ascii="GHEA Grapalat" w:hAnsi="GHEA Grapalat"/>
          <w:sz w:val="20"/>
          <w:szCs w:val="20"/>
        </w:rPr>
        <w:t>бенефициаром</w:t>
      </w:r>
      <w:r w:rsidRPr="00C457E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457EE">
        <w:rPr>
          <w:sz w:val="20"/>
          <w:szCs w:val="20"/>
        </w:rPr>
        <w:t xml:space="preserve"> </w:t>
      </w:r>
      <w:r w:rsidRPr="00C457EE">
        <w:rPr>
          <w:rFonts w:ascii="GHEA Grapalat" w:hAnsi="GHEA Grapalat"/>
          <w:sz w:val="20"/>
          <w:szCs w:val="20"/>
          <w:lang w:val="hy-AM"/>
        </w:rPr>
        <w:t xml:space="preserve">Раскрытие реальных </w:t>
      </w:r>
      <w:r w:rsidRPr="00C457EE">
        <w:rPr>
          <w:rFonts w:ascii="GHEA Grapalat" w:hAnsi="GHEA Grapalat"/>
          <w:sz w:val="20"/>
          <w:szCs w:val="20"/>
        </w:rPr>
        <w:t>бенефициаров</w:t>
      </w:r>
      <w:r w:rsidRPr="00C457EE">
        <w:rPr>
          <w:rFonts w:ascii="GHEA Grapalat" w:hAnsi="GHEA Grapalat"/>
          <w:sz w:val="20"/>
          <w:szCs w:val="20"/>
          <w:lang w:val="hy-AM"/>
        </w:rPr>
        <w:t xml:space="preserve"> осуществляется по критериям, установленным Кодексом О недрах</w:t>
      </w:r>
      <w:r w:rsidRPr="00C457EE">
        <w:rPr>
          <w:rFonts w:ascii="GHEA Grapalat" w:hAnsi="GHEA Grapalat"/>
          <w:sz w:val="20"/>
          <w:szCs w:val="20"/>
        </w:rPr>
        <w:t>.</w:t>
      </w:r>
      <w:r w:rsidRPr="00C457EE">
        <w:rPr>
          <w:sz w:val="20"/>
          <w:szCs w:val="20"/>
        </w:rPr>
        <w:t xml:space="preserve"> </w:t>
      </w:r>
      <w:r w:rsidRPr="00C457EE">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457EE">
        <w:rPr>
          <w:rFonts w:ascii="Cambria Math" w:hAnsi="Cambria Math" w:cs="Cambria Math"/>
          <w:sz w:val="20"/>
          <w:szCs w:val="20"/>
        </w:rPr>
        <w:t>:</w:t>
      </w:r>
    </w:p>
    <w:p w14:paraId="049C0EA5"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а. в пункте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подпункта 5 пункта 4 настоящего Порядка;</w:t>
      </w:r>
    </w:p>
    <w:p w14:paraId="049C0EA6" w14:textId="77777777" w:rsidR="00F016A2" w:rsidRPr="00C457EE" w:rsidRDefault="00F016A2" w:rsidP="00C457EE">
      <w:pPr>
        <w:contextualSpacing/>
        <w:jc w:val="both"/>
        <w:rPr>
          <w:rFonts w:ascii="GHEA Grapalat" w:hAnsi="GHEA Grapalat"/>
          <w:sz w:val="20"/>
          <w:szCs w:val="20"/>
          <w:lang w:val="hy-AM"/>
        </w:rPr>
      </w:pPr>
      <w:r w:rsidRPr="00C457EE">
        <w:rPr>
          <w:rFonts w:ascii="GHEA Grapalat" w:hAnsi="GHEA Grapalat"/>
          <w:sz w:val="20"/>
          <w:szCs w:val="20"/>
          <w:lang w:val="hy-AM"/>
        </w:rPr>
        <w:t xml:space="preserve">б.в пункте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этого подраздела производится отметка, если лицо имеет право назначать или </w:t>
      </w:r>
      <w:r w:rsidRPr="00C457EE">
        <w:rPr>
          <w:rFonts w:ascii="GHEA Grapalat" w:hAnsi="GHEA Grapalat"/>
          <w:sz w:val="20"/>
          <w:szCs w:val="20"/>
        </w:rPr>
        <w:t>отстраня</w:t>
      </w:r>
      <w:r w:rsidRPr="00C457EE">
        <w:rPr>
          <w:rFonts w:ascii="GHEA Grapalat" w:hAnsi="GHEA Grapalat"/>
          <w:sz w:val="20"/>
          <w:szCs w:val="20"/>
          <w:lang w:val="hy-AM"/>
        </w:rPr>
        <w:t>ть большинство членов органов управления юридического лица;</w:t>
      </w:r>
    </w:p>
    <w:p w14:paraId="049C0EA7"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в. В пункте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49C0EA8"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lastRenderedPageBreak/>
        <w:t xml:space="preserve">г. в пункте </w:t>
      </w:r>
      <w:r w:rsidRPr="00C457EE">
        <w:rPr>
          <w:rFonts w:ascii="GHEA Grapalat" w:eastAsia="GHEA Grapalat" w:hAnsi="GHEA Grapalat" w:cs="GHEA Grapalat"/>
          <w:sz w:val="20"/>
          <w:szCs w:val="20"/>
        </w:rPr>
        <w:t>"</w:t>
      </w:r>
      <w:r w:rsidRPr="00C457EE">
        <w:rPr>
          <w:rFonts w:ascii="GHEA Grapalat" w:hAnsi="GHEA Grapalat"/>
          <w:sz w:val="20"/>
          <w:szCs w:val="20"/>
        </w:rPr>
        <w:t>г</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по смыслу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eastAsia="GHEA Grapalat" w:hAnsi="GHEA Grapalat" w:cs="GHEA Grapalat"/>
          <w:sz w:val="20"/>
          <w:szCs w:val="20"/>
          <w:lang w:val="hy-AM"/>
        </w:rPr>
        <w:t xml:space="preserve"> </w:t>
      </w:r>
      <w:r w:rsidRPr="00C457EE">
        <w:rPr>
          <w:rFonts w:ascii="GHEA Grapalat" w:hAnsi="GHEA Grapalat"/>
          <w:sz w:val="20"/>
          <w:szCs w:val="20"/>
        </w:rPr>
        <w:t>-</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49C0EA9"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д. в пункте </w:t>
      </w:r>
      <w:r w:rsidRPr="00C457EE">
        <w:rPr>
          <w:rFonts w:ascii="GHEA Grapalat" w:eastAsia="GHEA Grapalat" w:hAnsi="GHEA Grapalat" w:cs="GHEA Grapalat"/>
          <w:sz w:val="20"/>
          <w:szCs w:val="20"/>
        </w:rPr>
        <w:t>"</w:t>
      </w:r>
      <w:r w:rsidRPr="00C457EE">
        <w:rPr>
          <w:rFonts w:ascii="GHEA Grapalat" w:hAnsi="GHEA Grapalat"/>
          <w:sz w:val="20"/>
          <w:szCs w:val="20"/>
        </w:rPr>
        <w:t>д</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 xml:space="preserve">" </w:t>
      </w:r>
      <w:r w:rsidRPr="00C457EE">
        <w:rPr>
          <w:rFonts w:ascii="GHEA Grapalat" w:hAnsi="GHEA Grapalat"/>
          <w:sz w:val="20"/>
          <w:szCs w:val="20"/>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г</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w:t>
      </w:r>
    </w:p>
    <w:p w14:paraId="049C0EAA"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457EE">
        <w:rPr>
          <w:rFonts w:ascii="GHEA Grapalat" w:hAnsi="GHEA Grapalat"/>
          <w:sz w:val="20"/>
          <w:szCs w:val="20"/>
          <w:lang w:val="hy-AM"/>
        </w:rPr>
        <w:t>Օ</w:t>
      </w:r>
      <w:r w:rsidRPr="00C457EE">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9C0EAB" w14:textId="77777777" w:rsidR="00F016A2" w:rsidRPr="00C457EE" w:rsidRDefault="00F016A2" w:rsidP="00C457EE">
      <w:pPr>
        <w:contextualSpacing/>
        <w:jc w:val="both"/>
        <w:rPr>
          <w:rFonts w:ascii="GHEA Grapalat" w:eastAsia="GHEA Grapalat" w:hAnsi="GHEA Grapalat" w:cs="GHEA Grapalat"/>
          <w:sz w:val="20"/>
          <w:szCs w:val="20"/>
        </w:rPr>
      </w:pPr>
      <w:r w:rsidRPr="00C457EE">
        <w:rPr>
          <w:rFonts w:ascii="GHEA Grapalat" w:eastAsia="GHEA Grapalat" w:hAnsi="GHEA Grapalat" w:cs="GHEA Grapalat"/>
          <w:sz w:val="20"/>
          <w:szCs w:val="20"/>
        </w:rPr>
        <w:t>8) в подразделе</w:t>
      </w:r>
      <w:r w:rsidRPr="00C457EE">
        <w:rPr>
          <w:rFonts w:ascii="GHEA Grapalat" w:eastAsia="GHEA Grapalat" w:hAnsi="GHEA Grapalat" w:cs="GHEA Grapalat"/>
          <w:sz w:val="20"/>
          <w:szCs w:val="20"/>
          <w:lang w:val="hy-AM"/>
        </w:rPr>
        <w:t xml:space="preserve"> </w:t>
      </w:r>
      <w:r w:rsidRPr="00C457EE">
        <w:rPr>
          <w:rFonts w:ascii="GHEA Grapalat" w:eastAsia="GHEA Grapalat" w:hAnsi="GHEA Grapalat" w:cs="GHEA Grapalat"/>
          <w:sz w:val="20"/>
          <w:szCs w:val="20"/>
        </w:rPr>
        <w:t xml:space="preserve">"Контактные данные реального </w:t>
      </w:r>
      <w:r w:rsidRPr="00C457EE">
        <w:rPr>
          <w:rFonts w:ascii="GHEA Grapalat" w:hAnsi="GHEA Grapalat"/>
          <w:sz w:val="20"/>
          <w:szCs w:val="20"/>
        </w:rPr>
        <w:t>бенефициара</w:t>
      </w:r>
      <w:r w:rsidRPr="00C457E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457EE">
        <w:rPr>
          <w:rFonts w:ascii="GHEA Grapalat" w:hAnsi="GHEA Grapalat"/>
          <w:sz w:val="20"/>
          <w:szCs w:val="20"/>
        </w:rPr>
        <w:t>бенефициара</w:t>
      </w:r>
      <w:r w:rsidRPr="00C457EE">
        <w:rPr>
          <w:rFonts w:ascii="GHEA Grapalat" w:eastAsia="GHEA Grapalat" w:hAnsi="GHEA Grapalat" w:cs="GHEA Grapalat"/>
          <w:sz w:val="20"/>
          <w:szCs w:val="20"/>
        </w:rPr>
        <w:t>.</w:t>
      </w:r>
    </w:p>
    <w:p w14:paraId="049C0EAC"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5. Раздел 5 декларации (Промежуточные юридические лица) заполняется, </w:t>
      </w:r>
    </w:p>
    <w:p w14:paraId="049C0EAD"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AE"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1) в подразделе</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Данные организации"</w:t>
      </w:r>
      <w:r w:rsidRPr="00C457EE">
        <w:rPr>
          <w:rFonts w:ascii="GHEA Grapalat" w:hAnsi="GHEA Grapalat"/>
          <w:sz w:val="20"/>
          <w:szCs w:val="20"/>
          <w:lang w:val="hy-AM"/>
        </w:rPr>
        <w:t xml:space="preserve"> </w:t>
      </w:r>
      <w:r w:rsidRPr="00C457E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49C0EAF"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49C0EB0"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3) Подраздел</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49C0EB1"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6. Раздел 6 декларации (Дополнительные </w:t>
      </w:r>
      <w:r w:rsidR="007F4126" w:rsidRPr="00C457EE">
        <w:rPr>
          <w:rFonts w:ascii="GHEA Grapalat" w:hAnsi="GHEA Grapalat"/>
          <w:sz w:val="20"/>
          <w:szCs w:val="20"/>
        </w:rPr>
        <w:t>примечания</w:t>
      </w:r>
      <w:r w:rsidRPr="00C457E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49C0EB2"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7. Декларация заполняется и подписывается лицом, подающим заявку.</w:t>
      </w:r>
      <w:r w:rsidRPr="00C457EE">
        <w:rPr>
          <w:rFonts w:ascii="GHEA Grapalat" w:hAnsi="GHEA Grapalat"/>
          <w:sz w:val="20"/>
          <w:szCs w:val="20"/>
          <w:lang w:val="hy-AM"/>
        </w:rPr>
        <w:t xml:space="preserve"> </w:t>
      </w:r>
    </w:p>
    <w:p w14:paraId="049C0EB3" w14:textId="77777777" w:rsidR="00F016A2" w:rsidRPr="00C457EE" w:rsidRDefault="00F016A2" w:rsidP="00C457EE">
      <w:pPr>
        <w:contextualSpacing/>
        <w:jc w:val="both"/>
        <w:rPr>
          <w:rFonts w:ascii="GHEA Grapalat" w:hAnsi="GHEA Grapalat"/>
          <w:i/>
          <w:sz w:val="20"/>
          <w:szCs w:val="20"/>
        </w:rPr>
      </w:pPr>
      <w:r w:rsidRPr="00C457EE">
        <w:rPr>
          <w:rFonts w:ascii="GHEA Grapalat" w:hAnsi="GHEA Grapalat"/>
          <w:sz w:val="20"/>
          <w:szCs w:val="20"/>
        </w:rPr>
        <w:t xml:space="preserve">* </w:t>
      </w:r>
      <w:r w:rsidRPr="00C457EE">
        <w:rPr>
          <w:rFonts w:ascii="GHEA Grapalat" w:hAnsi="GHEA Grapalat"/>
          <w:i/>
          <w:sz w:val="20"/>
          <w:szCs w:val="20"/>
        </w:rPr>
        <w:t>заполняется секретарем комиссии до публикации приглашения в бюллетене:</w:t>
      </w:r>
    </w:p>
    <w:p w14:paraId="049C0EB4" w14:textId="77777777" w:rsidR="00F016A2" w:rsidRPr="00C457EE" w:rsidRDefault="00F016A2" w:rsidP="00C457EE">
      <w:pPr>
        <w:contextualSpacing/>
        <w:jc w:val="both"/>
        <w:rPr>
          <w:rFonts w:ascii="GHEA Grapalat" w:hAnsi="GHEA Grapalat"/>
          <w:i/>
          <w:sz w:val="20"/>
          <w:szCs w:val="20"/>
        </w:rPr>
      </w:pPr>
      <w:r w:rsidRPr="00C457EE">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49C0EB5" w14:textId="77777777" w:rsidR="00B2572B" w:rsidRPr="00C457EE" w:rsidRDefault="00AF0EF7" w:rsidP="00C457EE">
      <w:pPr>
        <w:jc w:val="right"/>
        <w:rPr>
          <w:rFonts w:ascii="GHEA Grapalat" w:hAnsi="GHEA Grapalat" w:cs="Arial"/>
          <w:b/>
          <w:sz w:val="20"/>
          <w:szCs w:val="20"/>
        </w:rPr>
      </w:pPr>
      <w:r w:rsidRPr="00C457EE">
        <w:rPr>
          <w:rFonts w:ascii="GHEA Grapalat" w:hAnsi="GHEA Grapalat"/>
          <w:b/>
          <w:sz w:val="20"/>
          <w:szCs w:val="20"/>
        </w:rPr>
        <w:br w:type="page"/>
      </w:r>
      <w:r w:rsidR="00B2572B" w:rsidRPr="00C457EE">
        <w:rPr>
          <w:rFonts w:ascii="GHEA Grapalat" w:hAnsi="GHEA Grapalat"/>
          <w:b/>
          <w:sz w:val="20"/>
          <w:szCs w:val="20"/>
        </w:rPr>
        <w:lastRenderedPageBreak/>
        <w:t xml:space="preserve">Приложение № </w:t>
      </w:r>
      <w:r w:rsidR="00B048B2" w:rsidRPr="00C457EE">
        <w:rPr>
          <w:rFonts w:ascii="GHEA Grapalat" w:hAnsi="GHEA Grapalat"/>
          <w:b/>
          <w:sz w:val="20"/>
          <w:szCs w:val="20"/>
        </w:rPr>
        <w:t>2</w:t>
      </w:r>
    </w:p>
    <w:p w14:paraId="049C0EB6" w14:textId="7B72751C" w:rsidR="00B2572B" w:rsidRPr="00C457EE" w:rsidRDefault="00B2572B"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005744FC" w:rsidRPr="00C457EE">
        <w:rPr>
          <w:rFonts w:ascii="GHEA Grapalat" w:hAnsi="GHEA Grapalat" w:cs="Arial"/>
          <w:b/>
        </w:rPr>
        <w:br/>
      </w:r>
      <w:r w:rsidRPr="00C457EE">
        <w:rPr>
          <w:rFonts w:ascii="GHEA Grapalat" w:hAnsi="GHEA Grapalat"/>
          <w:b/>
        </w:rPr>
        <w:t xml:space="preserve">под кодом </w:t>
      </w:r>
      <w:r w:rsidR="006132ED" w:rsidRPr="00C457EE">
        <w:rPr>
          <w:rFonts w:ascii="GHEA Grapalat" w:hAnsi="GHEA Grapalat"/>
          <w:b/>
        </w:rPr>
        <w:t>"</w:t>
      </w:r>
      <w:r w:rsidR="000B0745">
        <w:rPr>
          <w:rFonts w:ascii="GHEA Grapalat" w:hAnsi="GHEA Grapalat"/>
          <w:b/>
        </w:rPr>
        <w:t>ՍՄ-ՏՀ-ԳՀԱՊՁԲ-25/10</w:t>
      </w:r>
      <w:r w:rsidR="006132ED" w:rsidRPr="00C457EE">
        <w:rPr>
          <w:rFonts w:ascii="GHEA Grapalat" w:hAnsi="GHEA Grapalat"/>
          <w:b/>
        </w:rPr>
        <w:t>"</w:t>
      </w:r>
      <w:r w:rsidR="00DC619D" w:rsidRPr="00C457EE">
        <w:rPr>
          <w:rStyle w:val="af6"/>
          <w:rFonts w:ascii="GHEA Grapalat" w:hAnsi="GHEA Grapalat"/>
          <w:b/>
        </w:rPr>
        <w:footnoteReference w:customMarkFollows="1" w:id="7"/>
        <w:t>*</w:t>
      </w:r>
    </w:p>
    <w:p w14:paraId="049C0EB7" w14:textId="77777777" w:rsidR="00B2572B" w:rsidRPr="00C457EE" w:rsidRDefault="00B2572B" w:rsidP="00C457EE">
      <w:pPr>
        <w:widowControl w:val="0"/>
        <w:ind w:firstLine="567"/>
        <w:jc w:val="center"/>
        <w:rPr>
          <w:rFonts w:ascii="GHEA Grapalat" w:hAnsi="GHEA Grapalat"/>
          <w:sz w:val="20"/>
          <w:szCs w:val="20"/>
        </w:rPr>
      </w:pPr>
    </w:p>
    <w:p w14:paraId="049C0EB8" w14:textId="77777777" w:rsidR="00B2572B" w:rsidRPr="00C457EE" w:rsidRDefault="00B2572B" w:rsidP="00C457EE">
      <w:pPr>
        <w:widowControl w:val="0"/>
        <w:ind w:left="-66"/>
        <w:jc w:val="center"/>
        <w:rPr>
          <w:rFonts w:ascii="GHEA Grapalat" w:hAnsi="GHEA Grapalat"/>
          <w:b/>
          <w:sz w:val="20"/>
          <w:szCs w:val="20"/>
        </w:rPr>
      </w:pPr>
      <w:r w:rsidRPr="00C457EE">
        <w:rPr>
          <w:rFonts w:ascii="GHEA Grapalat" w:hAnsi="GHEA Grapalat"/>
          <w:b/>
          <w:sz w:val="20"/>
          <w:szCs w:val="20"/>
        </w:rPr>
        <w:t>ЦЕНОВОЕ ПРЕДЛОЖЕНИЕ</w:t>
      </w:r>
    </w:p>
    <w:p w14:paraId="049C0EB9" w14:textId="77777777" w:rsidR="00B2572B" w:rsidRPr="00C457EE" w:rsidRDefault="00B2572B" w:rsidP="00C457EE">
      <w:pPr>
        <w:widowControl w:val="0"/>
        <w:ind w:firstLine="567"/>
        <w:jc w:val="center"/>
        <w:rPr>
          <w:rFonts w:ascii="GHEA Grapalat" w:hAnsi="GHEA Grapalat"/>
          <w:sz w:val="20"/>
          <w:szCs w:val="20"/>
        </w:rPr>
      </w:pPr>
    </w:p>
    <w:p w14:paraId="049C0EBA" w14:textId="33DD5474" w:rsidR="005744FC" w:rsidRPr="00C457EE" w:rsidRDefault="00B2572B" w:rsidP="00C457EE">
      <w:pPr>
        <w:widowControl w:val="0"/>
        <w:ind w:firstLine="567"/>
        <w:jc w:val="both"/>
        <w:rPr>
          <w:rFonts w:ascii="GHEA Grapalat" w:hAnsi="GHEA Grapalat"/>
          <w:sz w:val="20"/>
          <w:szCs w:val="20"/>
        </w:rPr>
      </w:pPr>
      <w:r w:rsidRPr="00C457EE">
        <w:rPr>
          <w:rFonts w:ascii="GHEA Grapalat" w:hAnsi="GHEA Grapalat"/>
          <w:spacing w:val="-6"/>
          <w:sz w:val="20"/>
          <w:szCs w:val="20"/>
        </w:rPr>
        <w:t xml:space="preserve">Рассмотрев приглашение на </w:t>
      </w:r>
      <w:r w:rsidR="00F75A08">
        <w:rPr>
          <w:rFonts w:ascii="GHEA Grapalat" w:hAnsi="GHEA Grapalat"/>
          <w:spacing w:val="-6"/>
          <w:sz w:val="20"/>
          <w:szCs w:val="20"/>
        </w:rPr>
        <w:t>запрос котировки</w:t>
      </w:r>
      <w:r w:rsidRPr="00C457EE">
        <w:rPr>
          <w:rFonts w:ascii="GHEA Grapalat" w:hAnsi="GHEA Grapalat"/>
          <w:spacing w:val="-6"/>
          <w:sz w:val="20"/>
          <w:szCs w:val="20"/>
        </w:rPr>
        <w:t xml:space="preserve"> под кодом </w:t>
      </w:r>
      <w:r w:rsidR="006132ED" w:rsidRPr="00C457EE">
        <w:rPr>
          <w:rFonts w:ascii="GHEA Grapalat" w:hAnsi="GHEA Grapalat"/>
          <w:spacing w:val="-6"/>
          <w:sz w:val="20"/>
          <w:szCs w:val="20"/>
        </w:rPr>
        <w:t>"</w:t>
      </w:r>
      <w:r w:rsidR="000B0745">
        <w:rPr>
          <w:rFonts w:ascii="GHEA Grapalat" w:hAnsi="GHEA Grapalat"/>
          <w:spacing w:val="-6"/>
          <w:sz w:val="20"/>
          <w:szCs w:val="20"/>
        </w:rPr>
        <w:t>ՍՄ-ՏՀ-ԳՀԱՊՁԲ-25/10</w:t>
      </w:r>
      <w:r w:rsidR="006132ED" w:rsidRPr="00C457EE">
        <w:rPr>
          <w:rFonts w:ascii="GHEA Grapalat" w:hAnsi="GHEA Grapalat"/>
          <w:spacing w:val="-6"/>
          <w:sz w:val="20"/>
          <w:szCs w:val="20"/>
        </w:rPr>
        <w:t>"</w:t>
      </w:r>
      <w:r w:rsidRPr="00C457EE">
        <w:rPr>
          <w:rFonts w:ascii="GHEA Grapalat" w:hAnsi="GHEA Grapalat"/>
          <w:spacing w:val="-6"/>
          <w:sz w:val="20"/>
          <w:szCs w:val="20"/>
        </w:rPr>
        <w:t>*,</w:t>
      </w:r>
      <w:r w:rsidRPr="00C457EE">
        <w:rPr>
          <w:rFonts w:ascii="GHEA Grapalat" w:hAnsi="GHEA Grapalat"/>
          <w:sz w:val="20"/>
          <w:szCs w:val="20"/>
        </w:rPr>
        <w:t xml:space="preserve"> </w:t>
      </w:r>
    </w:p>
    <w:p w14:paraId="049C0EBB" w14:textId="77777777" w:rsidR="005646FC" w:rsidRPr="008842CE" w:rsidRDefault="005744FC" w:rsidP="00C457EE">
      <w:pPr>
        <w:widowControl w:val="0"/>
        <w:jc w:val="both"/>
        <w:rPr>
          <w:rFonts w:ascii="GHEA Grapalat" w:hAnsi="GHEA Grapalat"/>
        </w:rPr>
      </w:pPr>
      <w:r w:rsidRPr="00C457EE">
        <w:rPr>
          <w:rFonts w:ascii="GHEA Grapalat" w:hAnsi="GHEA Grapalat"/>
          <w:sz w:val="20"/>
          <w:szCs w:val="20"/>
        </w:rPr>
        <w:t xml:space="preserve">в </w:t>
      </w:r>
      <w:r w:rsidR="00B2572B" w:rsidRPr="00C457EE">
        <w:rPr>
          <w:rFonts w:ascii="GHEA Grapalat" w:hAnsi="GHEA Grapalat"/>
          <w:sz w:val="20"/>
          <w:szCs w:val="20"/>
        </w:rPr>
        <w:t>том числе проект заключаемого договора</w:t>
      </w:r>
      <w:r w:rsidRPr="00C457EE">
        <w:rPr>
          <w:rFonts w:ascii="GHEA Grapalat" w:hAnsi="GHEA Grapalat"/>
          <w:sz w:val="20"/>
          <w:szCs w:val="20"/>
        </w:rPr>
        <w:t xml:space="preserve"> </w:t>
      </w:r>
      <w:r w:rsidR="00B2572B" w:rsidRPr="00C457EE">
        <w:rPr>
          <w:rFonts w:ascii="GHEA Grapalat" w:hAnsi="GHEA Grapalat"/>
          <w:sz w:val="20"/>
          <w:szCs w:val="20"/>
        </w:rPr>
        <w:t>___</w:t>
      </w:r>
      <w:r w:rsidRPr="00C457EE">
        <w:rPr>
          <w:rFonts w:ascii="GHEA Grapalat" w:hAnsi="GHEA Grapalat"/>
          <w:sz w:val="20"/>
          <w:szCs w:val="20"/>
        </w:rPr>
        <w:t>________________________</w:t>
      </w:r>
      <w:r w:rsidR="00B2572B" w:rsidRPr="00C457EE">
        <w:rPr>
          <w:rFonts w:ascii="GHEA Grapalat" w:hAnsi="GHEA Grapalat"/>
          <w:sz w:val="20"/>
          <w:szCs w:val="20"/>
        </w:rPr>
        <w:t>____</w:t>
      </w:r>
      <w:r w:rsidR="00191D27" w:rsidRPr="00C457EE">
        <w:rPr>
          <w:rFonts w:ascii="GHEA Grapalat" w:hAnsi="GHEA Grapalat"/>
          <w:sz w:val="20"/>
          <w:szCs w:val="20"/>
        </w:rPr>
        <w:t>___</w:t>
      </w:r>
    </w:p>
    <w:p w14:paraId="049C0EBC" w14:textId="77777777" w:rsidR="005646FC" w:rsidRPr="009044F1" w:rsidRDefault="005646FC" w:rsidP="00C457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49C0EBD" w14:textId="77777777" w:rsidR="00B2572B" w:rsidRPr="00C457EE" w:rsidRDefault="00B2572B" w:rsidP="00C457EE">
      <w:pPr>
        <w:widowControl w:val="0"/>
        <w:jc w:val="both"/>
        <w:rPr>
          <w:rFonts w:ascii="GHEA Grapalat" w:hAnsi="GHEA Grapalat"/>
          <w:sz w:val="20"/>
          <w:szCs w:val="20"/>
        </w:rPr>
      </w:pPr>
      <w:r w:rsidRPr="00C457EE">
        <w:rPr>
          <w:rFonts w:ascii="GHEA Grapalat" w:hAnsi="GHEA Grapalat"/>
          <w:sz w:val="20"/>
          <w:szCs w:val="20"/>
        </w:rPr>
        <w:t>предлагает</w:t>
      </w:r>
      <w:r w:rsidR="005646FC" w:rsidRPr="00C457EE">
        <w:rPr>
          <w:rFonts w:ascii="GHEA Grapalat" w:hAnsi="GHEA Grapalat"/>
          <w:sz w:val="20"/>
          <w:szCs w:val="20"/>
        </w:rPr>
        <w:t xml:space="preserve"> </w:t>
      </w:r>
      <w:r w:rsidRPr="00C457EE">
        <w:rPr>
          <w:rFonts w:ascii="GHEA Grapalat" w:hAnsi="GHEA Grapalat"/>
          <w:sz w:val="20"/>
          <w:szCs w:val="20"/>
        </w:rPr>
        <w:t>выполнить договор по нижеуказанным общим ценам:</w:t>
      </w:r>
    </w:p>
    <w:p w14:paraId="049C0EBE" w14:textId="77777777" w:rsidR="00B2572B" w:rsidRPr="00C457EE" w:rsidRDefault="005646FC" w:rsidP="00C457EE">
      <w:pPr>
        <w:widowControl w:val="0"/>
        <w:jc w:val="right"/>
        <w:rPr>
          <w:rFonts w:ascii="GHEA Grapalat" w:hAnsi="GHEA Grapalat"/>
          <w:sz w:val="20"/>
          <w:szCs w:val="20"/>
        </w:rPr>
      </w:pPr>
      <w:r w:rsidRPr="00C457EE">
        <w:rPr>
          <w:rFonts w:ascii="GHEA Grapalat" w:hAnsi="GHEA Grapalat"/>
          <w:sz w:val="20"/>
          <w:szCs w:val="20"/>
        </w:rPr>
        <w:t>д</w:t>
      </w:r>
      <w:r w:rsidR="00B2572B" w:rsidRPr="00C457EE">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457EE" w14:paraId="049C0EC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49C0EBF" w14:textId="77777777" w:rsidR="0009191C" w:rsidRPr="00C457EE" w:rsidRDefault="0009191C" w:rsidP="00C457EE">
            <w:pPr>
              <w:widowControl w:val="0"/>
              <w:jc w:val="center"/>
              <w:rPr>
                <w:rFonts w:ascii="GHEA Grapalat" w:hAnsi="GHEA Grapalat"/>
                <w:b/>
                <w:bCs/>
                <w:sz w:val="20"/>
                <w:szCs w:val="20"/>
                <w:lang w:val="en-US"/>
              </w:rPr>
            </w:pPr>
            <w:r w:rsidRPr="00C457E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49C0EC0"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049C0EC1" w14:textId="77777777" w:rsidR="0009191C" w:rsidRPr="00C457EE" w:rsidRDefault="0009191C" w:rsidP="00C457EE">
            <w:pPr>
              <w:widowControl w:val="0"/>
              <w:jc w:val="center"/>
              <w:rPr>
                <w:rFonts w:ascii="GHEA Grapalat" w:hAnsi="GHEA Grapalat"/>
                <w:b/>
                <w:sz w:val="20"/>
                <w:szCs w:val="20"/>
              </w:rPr>
            </w:pPr>
            <w:r w:rsidRPr="00C457EE">
              <w:rPr>
                <w:rFonts w:ascii="GHEA Grapalat" w:hAnsi="GHEA Grapalat"/>
                <w:b/>
                <w:sz w:val="20"/>
                <w:szCs w:val="20"/>
              </w:rPr>
              <w:t>Стоимость</w:t>
            </w:r>
          </w:p>
          <w:p w14:paraId="049C0EC2" w14:textId="77777777" w:rsidR="0009191C" w:rsidRPr="00C457EE" w:rsidRDefault="0009191C" w:rsidP="00C457EE">
            <w:pPr>
              <w:widowControl w:val="0"/>
              <w:jc w:val="center"/>
              <w:rPr>
                <w:rFonts w:ascii="GHEA Grapalat" w:hAnsi="GHEA Grapalat"/>
                <w:b/>
                <w:sz w:val="20"/>
                <w:szCs w:val="20"/>
              </w:rPr>
            </w:pPr>
            <w:r w:rsidRPr="00C457EE">
              <w:rPr>
                <w:rFonts w:ascii="GHEA Grapalat" w:hAnsi="GHEA Grapalat"/>
                <w:sz w:val="20"/>
                <w:szCs w:val="20"/>
              </w:rPr>
              <w:t>(совокупность себестоимости и прогнозируемой прибыли)</w:t>
            </w:r>
          </w:p>
          <w:p w14:paraId="049C0EC3"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049C0EC4" w14:textId="77777777" w:rsidR="004825CB" w:rsidRPr="00C457EE" w:rsidRDefault="0009191C" w:rsidP="00C457EE">
            <w:pPr>
              <w:widowControl w:val="0"/>
              <w:jc w:val="center"/>
              <w:rPr>
                <w:rFonts w:ascii="GHEA Grapalat" w:hAnsi="GHEA Grapalat"/>
                <w:b/>
                <w:sz w:val="20"/>
                <w:szCs w:val="20"/>
                <w:lang w:val="en-US"/>
              </w:rPr>
            </w:pPr>
            <w:r w:rsidRPr="00C457EE">
              <w:rPr>
                <w:rFonts w:ascii="GHEA Grapalat" w:hAnsi="GHEA Grapalat"/>
                <w:b/>
                <w:sz w:val="20"/>
                <w:szCs w:val="20"/>
              </w:rPr>
              <w:t>НДС</w:t>
            </w:r>
            <w:r w:rsidRPr="00C457EE">
              <w:rPr>
                <w:rStyle w:val="af6"/>
                <w:rFonts w:ascii="GHEA Grapalat" w:hAnsi="GHEA Grapalat"/>
                <w:b/>
                <w:sz w:val="20"/>
                <w:szCs w:val="20"/>
              </w:rPr>
              <w:footnoteReference w:customMarkFollows="1" w:id="8"/>
              <w:t>**</w:t>
            </w:r>
          </w:p>
          <w:p w14:paraId="049C0EC5"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49C0EC6"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Общая цена</w:t>
            </w:r>
          </w:p>
          <w:p w14:paraId="049C0EC7"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/прописью и цифрами/</w:t>
            </w:r>
          </w:p>
        </w:tc>
      </w:tr>
      <w:tr w:rsidR="0009191C" w:rsidRPr="00C457EE" w14:paraId="049C0EC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49C0EC9" w14:textId="77777777" w:rsidR="0009191C" w:rsidRPr="00C457EE" w:rsidRDefault="0009191C" w:rsidP="00C457EE">
            <w:pPr>
              <w:widowControl w:val="0"/>
              <w:jc w:val="center"/>
              <w:rPr>
                <w:rFonts w:ascii="GHEA Grapalat" w:hAnsi="GHEA Grapalat"/>
                <w:b/>
                <w:i/>
                <w:sz w:val="20"/>
                <w:szCs w:val="20"/>
              </w:rPr>
            </w:pPr>
            <w:r w:rsidRPr="00C457E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49C0ECA" w14:textId="77777777" w:rsidR="0009191C" w:rsidRPr="00C457EE" w:rsidRDefault="0009191C" w:rsidP="00C457EE">
            <w:pPr>
              <w:widowControl w:val="0"/>
              <w:jc w:val="center"/>
              <w:rPr>
                <w:rFonts w:ascii="GHEA Grapalat" w:hAnsi="GHEA Grapalat"/>
                <w:b/>
                <w:i/>
                <w:sz w:val="20"/>
                <w:szCs w:val="20"/>
              </w:rPr>
            </w:pPr>
            <w:r w:rsidRPr="00C457EE">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49C0ECB" w14:textId="77777777" w:rsidR="0009191C" w:rsidRPr="00C457EE" w:rsidRDefault="0009191C" w:rsidP="00C457EE">
            <w:pPr>
              <w:widowControl w:val="0"/>
              <w:jc w:val="center"/>
              <w:rPr>
                <w:rFonts w:ascii="GHEA Grapalat" w:hAnsi="GHEA Grapalat"/>
                <w:i/>
                <w:sz w:val="20"/>
                <w:szCs w:val="20"/>
              </w:rPr>
            </w:pPr>
            <w:r w:rsidRPr="00C457EE">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49C0ECC" w14:textId="77777777" w:rsidR="0009191C" w:rsidRPr="00C457EE" w:rsidRDefault="00E02389" w:rsidP="00C457EE">
            <w:pPr>
              <w:widowControl w:val="0"/>
              <w:jc w:val="center"/>
              <w:rPr>
                <w:rFonts w:ascii="GHEA Grapalat" w:hAnsi="GHEA Grapalat"/>
                <w:i/>
                <w:sz w:val="20"/>
                <w:szCs w:val="20"/>
                <w:lang w:val="en-US"/>
              </w:rPr>
            </w:pPr>
            <w:r w:rsidRPr="00C457EE">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49C0ECD" w14:textId="77777777" w:rsidR="0009191C" w:rsidRPr="00C457EE" w:rsidRDefault="00E02389" w:rsidP="00C457EE">
            <w:pPr>
              <w:widowControl w:val="0"/>
              <w:jc w:val="center"/>
              <w:rPr>
                <w:rFonts w:ascii="GHEA Grapalat" w:hAnsi="GHEA Grapalat"/>
                <w:i/>
                <w:sz w:val="20"/>
                <w:szCs w:val="20"/>
              </w:rPr>
            </w:pPr>
            <w:r w:rsidRPr="00C457EE">
              <w:rPr>
                <w:rFonts w:ascii="GHEA Grapalat" w:hAnsi="GHEA Grapalat"/>
                <w:b/>
                <w:i/>
                <w:sz w:val="20"/>
                <w:szCs w:val="20"/>
                <w:lang w:val="en-US"/>
              </w:rPr>
              <w:t>5</w:t>
            </w:r>
            <w:r w:rsidR="0009191C" w:rsidRPr="00C457EE">
              <w:rPr>
                <w:rFonts w:ascii="GHEA Grapalat" w:hAnsi="GHEA Grapalat"/>
                <w:b/>
                <w:i/>
                <w:sz w:val="20"/>
                <w:szCs w:val="20"/>
              </w:rPr>
              <w:t>=3+4</w:t>
            </w:r>
          </w:p>
        </w:tc>
      </w:tr>
      <w:tr w:rsidR="00EF037E" w:rsidRPr="00C457EE" w14:paraId="049C0ED4" w14:textId="77777777" w:rsidTr="007459B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49C0ECF" w14:textId="77777777" w:rsidR="00EF037E" w:rsidRPr="00C457EE" w:rsidRDefault="00EF037E" w:rsidP="00EF037E">
            <w:pPr>
              <w:widowControl w:val="0"/>
              <w:jc w:val="center"/>
              <w:rPr>
                <w:rFonts w:ascii="GHEA Grapalat" w:hAnsi="GHEA Grapalat"/>
                <w:b/>
                <w:bCs/>
                <w:sz w:val="20"/>
                <w:szCs w:val="20"/>
              </w:rPr>
            </w:pPr>
            <w:r w:rsidRPr="00C457EE">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9C0ED0" w14:textId="06921A72" w:rsidR="00EF037E" w:rsidRPr="00EF037E" w:rsidRDefault="00EF037E" w:rsidP="00EF037E">
            <w:pPr>
              <w:rPr>
                <w:rFonts w:ascii="GHEA Grapalat" w:hAnsi="GHEA Grapalat"/>
                <w:sz w:val="16"/>
                <w:szCs w:val="16"/>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49C0ED1" w14:textId="77777777" w:rsidR="00EF037E" w:rsidRPr="00C457EE" w:rsidRDefault="00EF037E" w:rsidP="00EF037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9C0ED2" w14:textId="77777777" w:rsidR="00EF037E" w:rsidRPr="00C457EE" w:rsidRDefault="00EF037E" w:rsidP="00EF037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9C0ED3" w14:textId="77777777" w:rsidR="00EF037E" w:rsidRPr="00C457EE" w:rsidRDefault="00EF037E" w:rsidP="00EF037E">
            <w:pPr>
              <w:widowControl w:val="0"/>
              <w:jc w:val="center"/>
              <w:rPr>
                <w:rFonts w:ascii="GHEA Grapalat" w:hAnsi="GHEA Grapalat"/>
                <w:sz w:val="20"/>
                <w:szCs w:val="20"/>
              </w:rPr>
            </w:pPr>
          </w:p>
        </w:tc>
      </w:tr>
    </w:tbl>
    <w:p w14:paraId="049C0ED5" w14:textId="77777777" w:rsidR="00374F4A" w:rsidRPr="00C457EE" w:rsidRDefault="00374F4A" w:rsidP="00C457EE">
      <w:pPr>
        <w:widowControl w:val="0"/>
        <w:tabs>
          <w:tab w:val="left" w:pos="6804"/>
        </w:tabs>
        <w:jc w:val="center"/>
        <w:rPr>
          <w:rFonts w:ascii="GHEA Grapalat" w:hAnsi="GHEA Grapalat"/>
          <w:sz w:val="20"/>
          <w:szCs w:val="20"/>
        </w:rPr>
      </w:pPr>
      <w:r w:rsidRPr="00C457EE">
        <w:rPr>
          <w:rFonts w:ascii="GHEA Grapalat" w:hAnsi="GHEA Grapalat"/>
          <w:sz w:val="20"/>
          <w:szCs w:val="20"/>
        </w:rPr>
        <w:t>_________________________________________________</w:t>
      </w:r>
      <w:r w:rsidRPr="00C457EE">
        <w:rPr>
          <w:rFonts w:ascii="GHEA Grapalat" w:hAnsi="GHEA Grapalat"/>
          <w:sz w:val="20"/>
          <w:szCs w:val="20"/>
        </w:rPr>
        <w:tab/>
        <w:t>_________________</w:t>
      </w:r>
    </w:p>
    <w:p w14:paraId="049C0ED6" w14:textId="77777777" w:rsidR="00374F4A" w:rsidRPr="00567D3B" w:rsidRDefault="00374F4A" w:rsidP="00C457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49C0ED7" w14:textId="77777777" w:rsidR="00DC619D" w:rsidRPr="00D3436F" w:rsidRDefault="00DC619D" w:rsidP="00C457EE">
      <w:pPr>
        <w:widowControl w:val="0"/>
        <w:jc w:val="both"/>
        <w:rPr>
          <w:rFonts w:ascii="GHEA Grapalat" w:hAnsi="GHEA Grapalat"/>
          <w:lang w:val="es-ES"/>
        </w:rPr>
      </w:pPr>
    </w:p>
    <w:p w14:paraId="049C0ED8" w14:textId="77777777" w:rsidR="00B2572B" w:rsidRPr="000F6C24" w:rsidRDefault="00B2572B" w:rsidP="00C457EE">
      <w:pPr>
        <w:widowControl w:val="0"/>
        <w:jc w:val="right"/>
        <w:rPr>
          <w:rFonts w:ascii="GHEA Grapalat" w:hAnsi="GHEA Grapalat"/>
        </w:rPr>
      </w:pPr>
      <w:r w:rsidRPr="009044F1">
        <w:rPr>
          <w:rFonts w:ascii="GHEA Grapalat" w:hAnsi="GHEA Grapalat"/>
        </w:rPr>
        <w:t>М. П.</w:t>
      </w:r>
    </w:p>
    <w:p w14:paraId="049C0ED9" w14:textId="77777777" w:rsidR="00B217BB" w:rsidRDefault="00B217BB" w:rsidP="00C457EE">
      <w:pPr>
        <w:rPr>
          <w:rFonts w:ascii="GHEA Grapalat" w:hAnsi="GHEA Grapalat"/>
          <w:b/>
        </w:rPr>
      </w:pPr>
      <w:r>
        <w:rPr>
          <w:rFonts w:ascii="GHEA Grapalat" w:hAnsi="GHEA Grapalat"/>
          <w:b/>
        </w:rPr>
        <w:br w:type="page"/>
      </w:r>
    </w:p>
    <w:p w14:paraId="049C0EDA" w14:textId="77777777" w:rsidR="003D2FE2" w:rsidRPr="00DE2AE3" w:rsidRDefault="003D2FE2" w:rsidP="00C457EE">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49C0EDB" w14:textId="3C8FDF4E" w:rsidR="003D2FE2" w:rsidRPr="00B138F3" w:rsidRDefault="003D2FE2" w:rsidP="00C457EE">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75A08">
        <w:rPr>
          <w:rFonts w:ascii="GHEA Grapalat" w:hAnsi="GHEA Grapalat"/>
          <w:i/>
          <w:sz w:val="22"/>
          <w:szCs w:val="22"/>
        </w:rPr>
        <w:t>запрос котировки</w:t>
      </w:r>
      <w:r w:rsidRPr="00B138F3">
        <w:rPr>
          <w:rFonts w:ascii="GHEA Grapalat" w:hAnsi="GHEA Grapalat" w:cs="GHEA Grapalat"/>
          <w:i/>
          <w:sz w:val="22"/>
          <w:szCs w:val="22"/>
        </w:rPr>
        <w:br/>
      </w:r>
      <w:r w:rsidRPr="00B138F3">
        <w:rPr>
          <w:rFonts w:ascii="GHEA Grapalat" w:hAnsi="GHEA Grapalat"/>
          <w:i/>
          <w:sz w:val="22"/>
          <w:szCs w:val="22"/>
        </w:rPr>
        <w:t>под кодом "</w:t>
      </w:r>
      <w:r w:rsidR="000B0745">
        <w:rPr>
          <w:rFonts w:ascii="GHEA Grapalat" w:hAnsi="GHEA Grapalat"/>
          <w:i/>
          <w:sz w:val="22"/>
          <w:szCs w:val="22"/>
        </w:rPr>
        <w:t>ՍՄ-ՏՀ-ԳՀԱՊՁԲ-25/10</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9"/>
        <w:t>*</w:t>
      </w:r>
    </w:p>
    <w:p w14:paraId="049C0EDC" w14:textId="77777777" w:rsidR="003D2FE2" w:rsidRPr="00B138F3" w:rsidRDefault="003D2FE2" w:rsidP="00C457EE">
      <w:pPr>
        <w:widowControl w:val="0"/>
        <w:jc w:val="center"/>
        <w:rPr>
          <w:rFonts w:ascii="GHEA Grapalat" w:hAnsi="GHEA Grapalat"/>
          <w:b/>
          <w:sz w:val="22"/>
          <w:szCs w:val="22"/>
        </w:rPr>
      </w:pPr>
    </w:p>
    <w:p w14:paraId="049C0EDD" w14:textId="77777777" w:rsidR="003D2FE2" w:rsidRPr="00B138F3" w:rsidRDefault="003D2FE2" w:rsidP="00C457EE">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49C0EDE" w14:textId="77777777" w:rsidR="003D2FE2" w:rsidRPr="00B138F3" w:rsidRDefault="003D2FE2" w:rsidP="00C457EE">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49C0EE1" w14:textId="77777777" w:rsidTr="00B932B8">
        <w:tc>
          <w:tcPr>
            <w:tcW w:w="4786" w:type="dxa"/>
          </w:tcPr>
          <w:p w14:paraId="049C0EDF" w14:textId="77777777" w:rsidR="003D2FE2" w:rsidRPr="00B138F3" w:rsidRDefault="003D2FE2" w:rsidP="00C457EE">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49C0EE0" w14:textId="77777777" w:rsidR="003D2FE2" w:rsidRPr="00B138F3" w:rsidRDefault="003D2FE2" w:rsidP="00C457EE">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14:paraId="049C0EE2" w14:textId="77777777" w:rsidR="003D2FE2" w:rsidRPr="00B138F3" w:rsidRDefault="003D2FE2" w:rsidP="00C457EE">
      <w:pPr>
        <w:widowControl w:val="0"/>
        <w:rPr>
          <w:rFonts w:ascii="GHEA Grapalat" w:hAnsi="GHEA Grapalat" w:cs="GHEA Grapalat"/>
          <w:b/>
          <w:sz w:val="22"/>
          <w:szCs w:val="22"/>
        </w:rPr>
      </w:pPr>
    </w:p>
    <w:p w14:paraId="049C0EE3" w14:textId="77777777" w:rsidR="003D2FE2" w:rsidRPr="00B138F3" w:rsidRDefault="003D2FE2" w:rsidP="00C457EE">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49C0EE4" w14:textId="77777777" w:rsidR="003D2FE2" w:rsidRPr="00B138F3" w:rsidRDefault="003D2FE2" w:rsidP="00C457EE">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49C0EE5" w14:textId="77777777" w:rsidR="003D2FE2" w:rsidRPr="00B138F3" w:rsidRDefault="003D2FE2" w:rsidP="00C457EE">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49C0EE6" w14:textId="77777777" w:rsidR="003D2FE2" w:rsidRPr="00B138F3" w:rsidRDefault="003D2FE2" w:rsidP="00C457EE">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49C0EE7" w14:textId="77777777" w:rsidR="003D2FE2" w:rsidRPr="00B138F3" w:rsidRDefault="003D2FE2" w:rsidP="00C457EE">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9C0EE8" w14:textId="77777777" w:rsidR="003D2FE2" w:rsidRPr="00B138F3" w:rsidRDefault="003D2FE2" w:rsidP="00C457EE">
      <w:pPr>
        <w:widowControl w:val="0"/>
        <w:ind w:firstLine="709"/>
        <w:jc w:val="both"/>
        <w:rPr>
          <w:rFonts w:ascii="GHEA Grapalat" w:hAnsi="GHEA Grapalat" w:cs="GHEA Grapalat"/>
          <w:sz w:val="22"/>
          <w:szCs w:val="22"/>
        </w:rPr>
      </w:pPr>
    </w:p>
    <w:p w14:paraId="049C0EE9" w14:textId="77777777" w:rsidR="003D2FE2" w:rsidRPr="00B138F3" w:rsidRDefault="003D2FE2" w:rsidP="00C457EE">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49C0EEA" w14:textId="3DFE7E6A" w:rsidR="003D2FE2" w:rsidRPr="00FB3BFA" w:rsidRDefault="003D2FE2" w:rsidP="00FB3BF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E09D9">
        <w:rPr>
          <w:rFonts w:ascii="GHEA Grapalat" w:hAnsi="GHEA Grapalat"/>
        </w:rPr>
        <w:t>муниципалитет Теха</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B0745">
        <w:rPr>
          <w:rFonts w:ascii="GHEA Grapalat" w:hAnsi="GHEA Grapalat"/>
          <w:i/>
          <w:sz w:val="22"/>
          <w:szCs w:val="22"/>
        </w:rPr>
        <w:t>ՍՄ-ՏՀ-ԳՀԱՊՁԲ-25/10</w:t>
      </w:r>
      <w:r w:rsidRPr="00B138F3">
        <w:rPr>
          <w:rFonts w:ascii="GHEA Grapalat" w:hAnsi="GHEA Grapalat"/>
          <w:sz w:val="22"/>
          <w:szCs w:val="22"/>
        </w:rPr>
        <w:t xml:space="preserve"> *.</w:t>
      </w:r>
    </w:p>
    <w:p w14:paraId="049C0EEB"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9C0EEC"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49C0EED"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C0EEE"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49C0EEF"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9C0EF0"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49C0EF1"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9C0EF2"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9C0EF3"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49C0EF4"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49C0EF5"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9C0EF6"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49C0EF7" w14:textId="77777777" w:rsidR="003D2FE2" w:rsidRPr="00B138F3" w:rsidRDefault="003D2FE2" w:rsidP="00C457EE">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49C0EF8"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49C0EF9"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49C0EFA"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9C0EFB" w14:textId="77777777" w:rsidR="003D2FE2" w:rsidRPr="00B138F3" w:rsidDel="00A13215"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9C0EFC"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9C0EFD" w14:textId="77777777" w:rsidR="003D2FE2" w:rsidRPr="00B138F3" w:rsidRDefault="003D2FE2" w:rsidP="00C457EE">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9C0EFE"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EFF"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49C0F00"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F01"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9C0F02"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F03"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49C0F04" w14:textId="77777777" w:rsidR="003D2FE2" w:rsidRPr="00B138F3" w:rsidRDefault="003D2FE2" w:rsidP="00C457EE">
      <w:pPr>
        <w:widowControl w:val="0"/>
        <w:jc w:val="right"/>
        <w:rPr>
          <w:rFonts w:ascii="GHEA Grapalat" w:hAnsi="GHEA Grapalat"/>
          <w:sz w:val="22"/>
          <w:szCs w:val="22"/>
        </w:rPr>
      </w:pPr>
    </w:p>
    <w:p w14:paraId="049C0F05" w14:textId="77777777" w:rsidR="003D2FE2" w:rsidRPr="00B138F3" w:rsidRDefault="003D2FE2" w:rsidP="00C457EE">
      <w:pPr>
        <w:widowControl w:val="0"/>
        <w:jc w:val="right"/>
        <w:rPr>
          <w:rFonts w:ascii="GHEA Grapalat" w:hAnsi="GHEA Grapalat"/>
          <w:sz w:val="22"/>
          <w:szCs w:val="22"/>
        </w:rPr>
      </w:pPr>
      <w:r w:rsidRPr="00B138F3">
        <w:rPr>
          <w:rFonts w:ascii="GHEA Grapalat" w:hAnsi="GHEA Grapalat"/>
          <w:sz w:val="22"/>
          <w:szCs w:val="22"/>
        </w:rPr>
        <w:t>М. П.</w:t>
      </w:r>
    </w:p>
    <w:p w14:paraId="049C0F06"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День/месяц/год</w:t>
      </w:r>
    </w:p>
    <w:p w14:paraId="049C0F07" w14:textId="77777777" w:rsidR="003D2FE2" w:rsidRPr="00B138F3" w:rsidRDefault="003D2FE2" w:rsidP="00C457EE">
      <w:pPr>
        <w:widowControl w:val="0"/>
        <w:jc w:val="both"/>
        <w:rPr>
          <w:rFonts w:ascii="GHEA Grapalat" w:hAnsi="GHEA Grapalat"/>
          <w:sz w:val="22"/>
          <w:szCs w:val="22"/>
        </w:rPr>
      </w:pPr>
    </w:p>
    <w:p w14:paraId="049C0F08" w14:textId="77777777" w:rsidR="003D2FE2" w:rsidRPr="00B138F3" w:rsidRDefault="003D2FE2" w:rsidP="00C457EE">
      <w:pPr>
        <w:widowControl w:val="0"/>
        <w:jc w:val="both"/>
        <w:rPr>
          <w:rFonts w:ascii="GHEA Grapalat" w:hAnsi="GHEA Grapalat"/>
          <w:sz w:val="22"/>
          <w:szCs w:val="22"/>
        </w:rPr>
      </w:pPr>
    </w:p>
    <w:p w14:paraId="049C0F09" w14:textId="77777777" w:rsidR="003D2FE2" w:rsidRPr="00B138F3" w:rsidRDefault="003D2FE2" w:rsidP="00C457EE">
      <w:pPr>
        <w:rPr>
          <w:sz w:val="22"/>
          <w:szCs w:val="22"/>
        </w:rPr>
      </w:pPr>
    </w:p>
    <w:p w14:paraId="049C0F0A" w14:textId="77777777" w:rsidR="001005B0" w:rsidRPr="00B138F3" w:rsidRDefault="001005B0" w:rsidP="00C457EE">
      <w:pPr>
        <w:widowControl w:val="0"/>
        <w:ind w:left="567" w:right="565"/>
        <w:jc w:val="both"/>
        <w:rPr>
          <w:rFonts w:ascii="GHEA Grapalat" w:hAnsi="GHEA Grapalat"/>
          <w:sz w:val="22"/>
          <w:szCs w:val="22"/>
        </w:rPr>
      </w:pPr>
    </w:p>
    <w:p w14:paraId="049C0F0B" w14:textId="77777777" w:rsidR="001005B0" w:rsidRPr="00B138F3" w:rsidRDefault="001005B0" w:rsidP="00C457EE">
      <w:pPr>
        <w:widowControl w:val="0"/>
        <w:ind w:left="567" w:right="565"/>
        <w:jc w:val="center"/>
        <w:rPr>
          <w:rFonts w:ascii="GHEA Grapalat" w:hAnsi="GHEA Grapalat"/>
          <w:b/>
          <w:sz w:val="22"/>
          <w:szCs w:val="22"/>
        </w:rPr>
      </w:pPr>
    </w:p>
    <w:p w14:paraId="049C0F0C" w14:textId="77777777" w:rsidR="001005B0" w:rsidRPr="00B138F3" w:rsidRDefault="001005B0" w:rsidP="00C457EE">
      <w:pPr>
        <w:widowControl w:val="0"/>
        <w:ind w:left="567" w:right="565"/>
        <w:jc w:val="center"/>
        <w:rPr>
          <w:rFonts w:ascii="GHEA Grapalat" w:hAnsi="GHEA Grapalat"/>
          <w:b/>
          <w:sz w:val="22"/>
          <w:szCs w:val="22"/>
        </w:rPr>
      </w:pPr>
    </w:p>
    <w:p w14:paraId="049C0F0D" w14:textId="77777777" w:rsidR="001005B0" w:rsidRPr="00B138F3" w:rsidRDefault="001005B0" w:rsidP="00C457EE">
      <w:pPr>
        <w:widowControl w:val="0"/>
        <w:ind w:left="567" w:right="565"/>
        <w:jc w:val="center"/>
        <w:rPr>
          <w:rFonts w:ascii="GHEA Grapalat" w:hAnsi="GHEA Grapalat"/>
          <w:b/>
          <w:sz w:val="22"/>
          <w:szCs w:val="22"/>
        </w:rPr>
      </w:pPr>
    </w:p>
    <w:p w14:paraId="049C0F0E" w14:textId="77777777" w:rsidR="001005B0" w:rsidRPr="00B138F3" w:rsidRDefault="001005B0" w:rsidP="00C457EE">
      <w:pPr>
        <w:widowControl w:val="0"/>
        <w:ind w:left="567" w:right="565"/>
        <w:jc w:val="center"/>
        <w:rPr>
          <w:rFonts w:ascii="GHEA Grapalat" w:hAnsi="GHEA Grapalat"/>
          <w:b/>
          <w:sz w:val="22"/>
          <w:szCs w:val="22"/>
        </w:rPr>
      </w:pPr>
    </w:p>
    <w:p w14:paraId="049C0F0F" w14:textId="77777777" w:rsidR="001005B0" w:rsidRPr="00B138F3" w:rsidRDefault="001005B0" w:rsidP="00C457EE">
      <w:pPr>
        <w:widowControl w:val="0"/>
        <w:ind w:left="567" w:right="565"/>
        <w:jc w:val="center"/>
        <w:rPr>
          <w:rFonts w:ascii="GHEA Grapalat" w:hAnsi="GHEA Grapalat"/>
          <w:b/>
          <w:sz w:val="22"/>
          <w:szCs w:val="22"/>
        </w:rPr>
      </w:pPr>
    </w:p>
    <w:p w14:paraId="049C0F10" w14:textId="77777777" w:rsidR="001005B0" w:rsidRPr="00B138F3" w:rsidRDefault="001005B0" w:rsidP="00C457EE">
      <w:pPr>
        <w:widowControl w:val="0"/>
        <w:ind w:left="567" w:right="565"/>
        <w:jc w:val="center"/>
        <w:rPr>
          <w:rFonts w:ascii="GHEA Grapalat" w:hAnsi="GHEA Grapalat"/>
          <w:b/>
        </w:rPr>
      </w:pPr>
    </w:p>
    <w:p w14:paraId="049C0F11" w14:textId="77777777" w:rsidR="001005B0" w:rsidRPr="00B138F3" w:rsidRDefault="001005B0" w:rsidP="00C457EE">
      <w:pPr>
        <w:widowControl w:val="0"/>
        <w:ind w:left="567" w:right="565"/>
        <w:jc w:val="center"/>
        <w:rPr>
          <w:rFonts w:ascii="GHEA Grapalat" w:hAnsi="GHEA Grapalat"/>
          <w:b/>
        </w:rPr>
      </w:pPr>
    </w:p>
    <w:p w14:paraId="049C0F12" w14:textId="77777777" w:rsidR="001005B0" w:rsidRPr="00B138F3" w:rsidRDefault="001005B0" w:rsidP="00C457EE">
      <w:pPr>
        <w:widowControl w:val="0"/>
        <w:ind w:left="567" w:right="565"/>
        <w:jc w:val="center"/>
        <w:rPr>
          <w:rFonts w:ascii="GHEA Grapalat" w:hAnsi="GHEA Grapalat"/>
          <w:b/>
        </w:rPr>
      </w:pPr>
    </w:p>
    <w:p w14:paraId="049C0F13" w14:textId="77777777" w:rsidR="001005B0" w:rsidRPr="00B138F3" w:rsidRDefault="001005B0" w:rsidP="00C457EE">
      <w:pPr>
        <w:widowControl w:val="0"/>
        <w:ind w:left="567" w:right="565"/>
        <w:jc w:val="center"/>
        <w:rPr>
          <w:rFonts w:ascii="GHEA Grapalat" w:hAnsi="GHEA Grapalat"/>
          <w:b/>
        </w:rPr>
      </w:pPr>
    </w:p>
    <w:p w14:paraId="049C0F14" w14:textId="77777777" w:rsidR="001005B0" w:rsidRPr="00B138F3" w:rsidRDefault="001005B0" w:rsidP="00C457EE">
      <w:pPr>
        <w:widowControl w:val="0"/>
        <w:ind w:left="567" w:right="565"/>
        <w:jc w:val="center"/>
        <w:rPr>
          <w:rFonts w:ascii="GHEA Grapalat" w:hAnsi="GHEA Grapalat"/>
          <w:b/>
        </w:rPr>
      </w:pPr>
    </w:p>
    <w:p w14:paraId="049C0F15" w14:textId="77777777" w:rsidR="001005B0" w:rsidRPr="00B138F3" w:rsidRDefault="001005B0" w:rsidP="00C457EE">
      <w:pPr>
        <w:widowControl w:val="0"/>
        <w:ind w:left="567" w:right="565"/>
        <w:jc w:val="center"/>
        <w:rPr>
          <w:rFonts w:ascii="GHEA Grapalat" w:hAnsi="GHEA Grapalat"/>
          <w:b/>
        </w:rPr>
      </w:pPr>
    </w:p>
    <w:p w14:paraId="049C0F16" w14:textId="77777777" w:rsidR="001005B0" w:rsidRPr="00B138F3" w:rsidRDefault="001005B0" w:rsidP="00C457EE">
      <w:pPr>
        <w:widowControl w:val="0"/>
        <w:ind w:left="567" w:right="565"/>
        <w:jc w:val="center"/>
        <w:rPr>
          <w:rFonts w:ascii="GHEA Grapalat" w:hAnsi="GHEA Grapalat"/>
          <w:b/>
        </w:rPr>
      </w:pPr>
    </w:p>
    <w:p w14:paraId="049C0F17" w14:textId="77777777" w:rsidR="001005B0" w:rsidRPr="00B138F3" w:rsidRDefault="001005B0" w:rsidP="00C457EE">
      <w:pPr>
        <w:widowControl w:val="0"/>
        <w:ind w:left="567" w:right="565"/>
        <w:jc w:val="center"/>
        <w:rPr>
          <w:rFonts w:ascii="GHEA Grapalat" w:hAnsi="GHEA Grapalat"/>
          <w:b/>
        </w:rPr>
      </w:pPr>
    </w:p>
    <w:p w14:paraId="049C0F18" w14:textId="77777777" w:rsidR="001005B0" w:rsidRPr="00B138F3" w:rsidRDefault="001005B0" w:rsidP="00C457EE">
      <w:pPr>
        <w:widowControl w:val="0"/>
        <w:ind w:left="567" w:right="565"/>
        <w:jc w:val="center"/>
        <w:rPr>
          <w:rFonts w:ascii="GHEA Grapalat" w:hAnsi="GHEA Grapalat"/>
          <w:b/>
        </w:rPr>
      </w:pPr>
    </w:p>
    <w:p w14:paraId="049C0F1B" w14:textId="533D25D0" w:rsidR="001005B0" w:rsidRPr="00B138F3" w:rsidRDefault="001005B0" w:rsidP="000B0745">
      <w:pPr>
        <w:widowControl w:val="0"/>
        <w:ind w:right="565"/>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49C0F1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1C" w14:textId="77777777" w:rsidR="00C3421C" w:rsidRPr="00B138F3" w:rsidRDefault="00C3421C" w:rsidP="00C457EE">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49C0F1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1E" w14:textId="77777777" w:rsidR="00C3421C" w:rsidRPr="00B138F3" w:rsidRDefault="00C3421C" w:rsidP="00C457EE">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49C0F2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0" w14:textId="77777777" w:rsidR="00C3421C" w:rsidRPr="00B138F3" w:rsidRDefault="00C3421C" w:rsidP="00C457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49C0F2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2"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49C0F2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4"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49C0F2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6"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49C0F2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8"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49C0F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A"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7AF3" w:rsidRPr="00B138F3" w14:paraId="049C0F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C" w14:textId="6791E228"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9.</w:t>
            </w:r>
            <w:r w:rsidRPr="00393602">
              <w:rPr>
                <w:rFonts w:ascii="GHEA Grapalat" w:hAnsi="GHEA Grapalat"/>
                <w:sz w:val="20"/>
                <w:szCs w:val="20"/>
              </w:rPr>
              <w:tab/>
              <w:t>Наименование, или имя, фамилия бенефициара:</w:t>
            </w:r>
            <w:r w:rsidRPr="00393602">
              <w:rPr>
                <w:rFonts w:ascii="GHEA Grapalat" w:hAnsi="GHEA Grapalat"/>
                <w:sz w:val="20"/>
                <w:szCs w:val="20"/>
                <w:lang w:val="hy-AM"/>
              </w:rPr>
              <w:t xml:space="preserve"> </w:t>
            </w:r>
            <w:r w:rsidRPr="00393602">
              <w:rPr>
                <w:sz w:val="20"/>
                <w:szCs w:val="20"/>
              </w:rPr>
              <w:t xml:space="preserve"> </w:t>
            </w:r>
            <w:r w:rsidR="003E09D9">
              <w:rPr>
                <w:rFonts w:ascii="GHEA Grapalat" w:hAnsi="GHEA Grapalat"/>
                <w:sz w:val="20"/>
                <w:szCs w:val="20"/>
                <w:lang w:val="hy-AM"/>
              </w:rPr>
              <w:t>муниципалитет Теха</w:t>
            </w:r>
          </w:p>
        </w:tc>
      </w:tr>
      <w:tr w:rsidR="00A67AF3" w:rsidRPr="00B138F3" w14:paraId="049C0F2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E" w14:textId="77777777"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10.</w:t>
            </w:r>
            <w:r w:rsidRPr="00393602">
              <w:rPr>
                <w:rFonts w:ascii="GHEA Grapalat" w:hAnsi="GHEA Grapalat"/>
                <w:sz w:val="20"/>
                <w:szCs w:val="20"/>
              </w:rPr>
              <w:tab/>
              <w:t>НЗОУ бенефициара (не заполняется)</w:t>
            </w:r>
          </w:p>
        </w:tc>
      </w:tr>
      <w:tr w:rsidR="00A67AF3" w:rsidRPr="00B138F3" w14:paraId="049C0F3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0" w14:textId="7F8E9EF7"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11.</w:t>
            </w:r>
            <w:r w:rsidRPr="00393602">
              <w:rPr>
                <w:rFonts w:ascii="GHEA Grapalat" w:hAnsi="GHEA Grapalat"/>
                <w:sz w:val="20"/>
                <w:szCs w:val="20"/>
              </w:rPr>
              <w:tab/>
              <w:t>УНН бенефициара:</w:t>
            </w:r>
            <w:r w:rsidRPr="00393602">
              <w:rPr>
                <w:rFonts w:ascii="GHEA Grapalat" w:hAnsi="GHEA Grapalat"/>
                <w:sz w:val="20"/>
                <w:szCs w:val="20"/>
                <w:lang w:val="hy-AM"/>
              </w:rPr>
              <w:t xml:space="preserve"> </w:t>
            </w:r>
            <w:r w:rsidR="00366A44">
              <w:rPr>
                <w:rFonts w:ascii="GHEA Grapalat" w:hAnsi="GHEA Grapalat"/>
                <w:sz w:val="20"/>
                <w:szCs w:val="20"/>
                <w:lang w:val="hy-AM"/>
              </w:rPr>
              <w:t>09215376</w:t>
            </w:r>
          </w:p>
        </w:tc>
      </w:tr>
      <w:tr w:rsidR="00A67AF3" w:rsidRPr="00B138F3" w14:paraId="049C0F3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2" w14:textId="7AC466F7"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12.</w:t>
            </w:r>
            <w:r w:rsidRPr="00393602">
              <w:rPr>
                <w:rFonts w:ascii="GHEA Grapalat" w:hAnsi="GHEA Grapalat"/>
                <w:sz w:val="20"/>
                <w:szCs w:val="20"/>
              </w:rPr>
              <w:tab/>
              <w:t>Обслуживающая бенефициара Финансовая организация (банк):</w:t>
            </w:r>
            <w:r w:rsidRPr="00393602">
              <w:rPr>
                <w:rFonts w:ascii="GHEA Grapalat" w:hAnsi="GHEA Grapalat"/>
                <w:sz w:val="20"/>
                <w:szCs w:val="20"/>
                <w:lang w:val="hy-AM"/>
              </w:rPr>
              <w:t xml:space="preserve"> </w:t>
            </w:r>
            <w:r w:rsidRPr="00393602">
              <w:rPr>
                <w:sz w:val="20"/>
                <w:szCs w:val="20"/>
              </w:rPr>
              <w:t xml:space="preserve">  </w:t>
            </w:r>
            <w:r w:rsidR="00366A44">
              <w:rPr>
                <w:rFonts w:ascii="GHEA Grapalat" w:hAnsi="GHEA Grapalat"/>
                <w:sz w:val="20"/>
                <w:szCs w:val="20"/>
                <w:lang w:val="hy-AM"/>
              </w:rPr>
              <w:t>Оперативный департамент Министерства финансов РА</w:t>
            </w:r>
          </w:p>
        </w:tc>
      </w:tr>
      <w:tr w:rsidR="00A67AF3" w:rsidRPr="00B138F3" w14:paraId="049C0F3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4" w14:textId="316A85FB"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13.</w:t>
            </w:r>
            <w:r w:rsidRPr="00393602">
              <w:rPr>
                <w:rFonts w:ascii="GHEA Grapalat" w:hAnsi="GHEA Grapalat"/>
                <w:sz w:val="20"/>
                <w:szCs w:val="20"/>
              </w:rPr>
              <w:tab/>
              <w:t>Номер счета бенефициара (сч.№)</w:t>
            </w:r>
            <w:r w:rsidRPr="00393602">
              <w:rPr>
                <w:rFonts w:ascii="GHEA Grapalat" w:hAnsi="GHEA Grapalat"/>
                <w:sz w:val="20"/>
                <w:szCs w:val="20"/>
                <w:lang w:val="hy-AM"/>
              </w:rPr>
              <w:t xml:space="preserve"> </w:t>
            </w:r>
            <w:r w:rsidR="00366A44">
              <w:rPr>
                <w:rFonts w:ascii="GHEA Grapalat" w:hAnsi="GHEA Grapalat"/>
                <w:b/>
                <w:sz w:val="20"/>
                <w:szCs w:val="20"/>
                <w:lang w:val="hy-AM"/>
              </w:rPr>
              <w:t>---------------------</w:t>
            </w:r>
          </w:p>
        </w:tc>
      </w:tr>
      <w:tr w:rsidR="00B138F3" w:rsidRPr="00B138F3" w14:paraId="049C0F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6"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49C0F3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8"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49C0F3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A"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49C0F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C"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049C0F3F"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49C0F3E"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49C0F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40"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49C0F4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42" w14:textId="77777777" w:rsidR="00C3421C" w:rsidRPr="00B138F3" w:rsidRDefault="00C3421C" w:rsidP="00C457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49C0F5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9C0F44" w14:textId="77777777" w:rsidR="00C3421C" w:rsidRPr="00B138F3" w:rsidRDefault="00C3421C" w:rsidP="00C457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49C0F45" w14:textId="77777777" w:rsidR="00C3421C" w:rsidRPr="00B138F3" w:rsidRDefault="00C3421C" w:rsidP="00C457EE">
            <w:pPr>
              <w:widowControl w:val="0"/>
              <w:rPr>
                <w:rFonts w:ascii="GHEA Grapalat" w:hAnsi="GHEA Grapalat" w:cs="Sylfaen"/>
              </w:rPr>
            </w:pPr>
          </w:p>
          <w:p w14:paraId="049C0F46"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47" w14:textId="77777777" w:rsidR="00C3421C" w:rsidRPr="00B138F3" w:rsidRDefault="00C3421C" w:rsidP="00C457EE">
            <w:pPr>
              <w:widowControl w:val="0"/>
              <w:rPr>
                <w:rFonts w:ascii="GHEA Grapalat" w:hAnsi="GHEA Grapalat" w:cs="Sylfaen"/>
              </w:rPr>
            </w:pPr>
          </w:p>
          <w:p w14:paraId="049C0F48"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49" w14:textId="77777777" w:rsidR="00C3421C" w:rsidRPr="00B138F3" w:rsidRDefault="00C3421C" w:rsidP="00C457EE">
            <w:pPr>
              <w:widowControl w:val="0"/>
              <w:rPr>
                <w:rFonts w:ascii="GHEA Grapalat" w:hAnsi="GHEA Grapalat" w:cs="Sylfaen"/>
              </w:rPr>
            </w:pPr>
          </w:p>
          <w:p w14:paraId="049C0F4A" w14:textId="77777777" w:rsidR="00C3421C" w:rsidRPr="00B138F3" w:rsidRDefault="00C3421C" w:rsidP="00C457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9C0F4B" w14:textId="77777777" w:rsidR="00C3421C" w:rsidRPr="00B138F3" w:rsidRDefault="00C3421C" w:rsidP="00C457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49C0F4C" w14:textId="77777777" w:rsidR="00C3421C" w:rsidRPr="00B138F3" w:rsidRDefault="00C3421C" w:rsidP="00C457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9C0F4D" w14:textId="77777777" w:rsidR="00C3421C" w:rsidRPr="00B138F3" w:rsidRDefault="00C3421C" w:rsidP="00C457EE">
            <w:pPr>
              <w:widowControl w:val="0"/>
              <w:rPr>
                <w:rFonts w:ascii="GHEA Grapalat" w:hAnsi="GHEA Grapalat" w:cs="Sylfaen"/>
              </w:rPr>
            </w:pPr>
          </w:p>
          <w:p w14:paraId="049C0F4E"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4F" w14:textId="77777777" w:rsidR="00C3421C" w:rsidRPr="00B138F3" w:rsidRDefault="00C3421C" w:rsidP="00C457EE">
            <w:pPr>
              <w:widowControl w:val="0"/>
              <w:jc w:val="right"/>
              <w:rPr>
                <w:rFonts w:ascii="GHEA Grapalat" w:hAnsi="GHEA Grapalat" w:cs="Tahoma"/>
              </w:rPr>
            </w:pPr>
          </w:p>
          <w:p w14:paraId="049C0F50"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51" w14:textId="77777777" w:rsidR="00C3421C" w:rsidRPr="00B138F3" w:rsidRDefault="00C3421C" w:rsidP="00C457EE">
            <w:pPr>
              <w:widowControl w:val="0"/>
              <w:rPr>
                <w:rFonts w:ascii="GHEA Grapalat" w:hAnsi="GHEA Grapalat" w:cs="Sylfaen"/>
              </w:rPr>
            </w:pPr>
          </w:p>
          <w:p w14:paraId="049C0F52" w14:textId="77777777" w:rsidR="00C3421C" w:rsidRPr="00B138F3" w:rsidRDefault="00C3421C" w:rsidP="00C457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49C0F5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0F54" w14:textId="77777777" w:rsidR="00C3421C" w:rsidRPr="00B138F3" w:rsidRDefault="00C3421C" w:rsidP="00C457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49C0F55" w14:textId="77777777" w:rsidR="00C3421C" w:rsidRPr="00B138F3" w:rsidRDefault="00C3421C" w:rsidP="00C457EE">
            <w:pPr>
              <w:widowControl w:val="0"/>
              <w:rPr>
                <w:rFonts w:ascii="GHEA Grapalat" w:hAnsi="GHEA Grapalat"/>
              </w:rPr>
            </w:pPr>
          </w:p>
          <w:p w14:paraId="049C0F56"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57" w14:textId="77777777" w:rsidR="00C3421C" w:rsidRPr="00B138F3" w:rsidRDefault="00C3421C" w:rsidP="00C457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49C0F58" w14:textId="77777777" w:rsidR="00C3421C" w:rsidRPr="00B138F3" w:rsidRDefault="00C3421C" w:rsidP="00C457EE">
            <w:pPr>
              <w:widowControl w:val="0"/>
              <w:rPr>
                <w:rFonts w:ascii="GHEA Grapalat" w:hAnsi="GHEA Grapalat" w:cs="Tahoma"/>
              </w:rPr>
            </w:pPr>
          </w:p>
          <w:p w14:paraId="049C0F59" w14:textId="77777777" w:rsidR="00C3421C" w:rsidRPr="00B138F3" w:rsidRDefault="00C3421C" w:rsidP="00C457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49C0F5A" w14:textId="77777777" w:rsidR="00C3421C" w:rsidRPr="00B138F3" w:rsidRDefault="00C3421C" w:rsidP="00C457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49C0F5B" w14:textId="77777777" w:rsidR="00C3421C" w:rsidRPr="00B138F3" w:rsidRDefault="00C3421C" w:rsidP="00C457EE">
            <w:pPr>
              <w:widowControl w:val="0"/>
              <w:rPr>
                <w:rFonts w:ascii="GHEA Grapalat" w:hAnsi="GHEA Grapalat" w:cs="Tahoma"/>
              </w:rPr>
            </w:pPr>
          </w:p>
          <w:p w14:paraId="049C0F5C"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5D" w14:textId="77777777" w:rsidR="00C3421C" w:rsidRPr="00B138F3" w:rsidRDefault="00C3421C" w:rsidP="00C457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49C0F5E" w14:textId="77777777" w:rsidR="00C3421C" w:rsidRPr="00B138F3" w:rsidRDefault="00C3421C" w:rsidP="00C457EE">
            <w:pPr>
              <w:widowControl w:val="0"/>
              <w:rPr>
                <w:rFonts w:ascii="GHEA Grapalat" w:hAnsi="GHEA Grapalat" w:cs="Arial"/>
              </w:rPr>
            </w:pPr>
          </w:p>
        </w:tc>
      </w:tr>
      <w:tr w:rsidR="00B138F3" w:rsidRPr="00B138F3" w14:paraId="049C0F6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9C0F60" w14:textId="77777777" w:rsidR="00C3421C" w:rsidRPr="00B138F3" w:rsidRDefault="00C3421C" w:rsidP="00C457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49C0F61" w14:textId="77777777" w:rsidR="00C3421C" w:rsidRPr="00B138F3" w:rsidRDefault="00C3421C" w:rsidP="00C457EE">
            <w:pPr>
              <w:widowControl w:val="0"/>
              <w:rPr>
                <w:rFonts w:ascii="GHEA Grapalat" w:hAnsi="GHEA Grapalat" w:cs="Sylfaen"/>
              </w:rPr>
            </w:pPr>
          </w:p>
          <w:p w14:paraId="049C0F62" w14:textId="77777777" w:rsidR="00C3421C" w:rsidRPr="00B138F3" w:rsidRDefault="00C3421C" w:rsidP="00C457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9C0F63" w14:textId="77777777" w:rsidR="00C3421C" w:rsidRPr="00B138F3" w:rsidRDefault="00C3421C" w:rsidP="00C457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49C0F64" w14:textId="77777777" w:rsidR="00C3421C" w:rsidRPr="00B138F3" w:rsidRDefault="00C3421C" w:rsidP="00C457EE">
            <w:pPr>
              <w:widowControl w:val="0"/>
              <w:rPr>
                <w:rFonts w:ascii="GHEA Grapalat" w:hAnsi="GHEA Grapalat"/>
              </w:rPr>
            </w:pPr>
          </w:p>
          <w:p w14:paraId="049C0F65"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049C0F67" w14:textId="77777777" w:rsidR="00C3421C" w:rsidRPr="00B138F3" w:rsidRDefault="00C3421C" w:rsidP="00C457EE">
      <w:pPr>
        <w:widowControl w:val="0"/>
        <w:jc w:val="center"/>
        <w:rPr>
          <w:rFonts w:ascii="GHEA Grapalat" w:hAnsi="GHEA Grapalat" w:cs="Sylfaen"/>
        </w:rPr>
      </w:pPr>
    </w:p>
    <w:p w14:paraId="049C0F68" w14:textId="77777777" w:rsidR="00C3421C" w:rsidRPr="00B138F3" w:rsidRDefault="00C3421C" w:rsidP="00C457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9C0F69" w14:textId="77777777" w:rsidR="00C3421C" w:rsidRPr="00B138F3" w:rsidRDefault="00C3421C" w:rsidP="00C457EE">
      <w:pPr>
        <w:rPr>
          <w:rFonts w:ascii="GHEA Grapalat" w:hAnsi="GHEA Grapalat" w:cs="Sylfaen"/>
        </w:rPr>
      </w:pPr>
      <w:r w:rsidRPr="00B138F3">
        <w:rPr>
          <w:rFonts w:ascii="GHEA Grapalat" w:hAnsi="GHEA Grapalat" w:cs="Sylfaen"/>
        </w:rPr>
        <w:br w:type="page"/>
      </w:r>
    </w:p>
    <w:p w14:paraId="049C0F6A" w14:textId="77777777" w:rsidR="00C3421C" w:rsidRPr="00B138F3" w:rsidRDefault="00C3421C" w:rsidP="00C457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49C0F7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6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9C0F6C"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9C0F6D"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9C0F6E"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9C0F6F"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49C0F70"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9C0F71"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Сторона,</w:t>
            </w:r>
          </w:p>
          <w:p w14:paraId="049C0F72"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49C0F73"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9C0F74"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9C0F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76"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0F77"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9C0F78"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9C0F79"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49C0F7A"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49C0F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7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0F7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9C0F7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7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8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9C0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49C0F83"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49C0F8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8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8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9C0F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C0F89"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49C0F8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8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8C" w14:textId="77777777" w:rsidR="00C3421C" w:rsidRPr="00B138F3" w:rsidRDefault="00C3421C"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0F8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9C0F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49C0F90"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9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9C0F9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9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49C0F9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9C0F9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9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C0F9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A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9C0FA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A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49C0FA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49C0FA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A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A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9C0FA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A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49C0FA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9C0FA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A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A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49C0FA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9C0FB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49C0FB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B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B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9C0FB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49C0F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49C0FB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9C0FB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B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B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0FB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9C0F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49C0FC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49C0FC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C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49C0FC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C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9C0FC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9C0FC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C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C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49C0FC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9C0FC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D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9C0FD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D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9C0FD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C0FD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D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D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49C0FD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9C0F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D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49C0FD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9C0FD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D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D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0FD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9C0F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49C0FE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9C0FE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E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E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49C0FE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49C0FE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EA" w14:textId="77777777" w:rsidR="00C3421C" w:rsidRPr="00DB7787" w:rsidRDefault="00C3421C" w:rsidP="00C457EE">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49C0FE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9C0FE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49C0FE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F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C0FF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0F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F4" w14:textId="77777777" w:rsidR="00C3421C" w:rsidRPr="00B138F3" w:rsidDel="0010680B" w:rsidRDefault="00C3421C" w:rsidP="00C457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9C0FF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9C0FF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7" w14:textId="77777777" w:rsidR="00C3421C" w:rsidRPr="00B138F3" w:rsidRDefault="00C3421C" w:rsidP="00C457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9C0FF8" w14:textId="77777777" w:rsidR="00C3421C" w:rsidRPr="00B138F3" w:rsidRDefault="00C3421C" w:rsidP="00C457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49C0FF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9C0FF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049C10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F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49C0FF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9C0FF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0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9C100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9C100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0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0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C100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00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0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0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9C100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49C100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49C10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0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49C100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00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0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1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9C1011" w14:textId="77777777" w:rsidR="00C3421C" w:rsidRPr="00B138F3" w:rsidRDefault="00C3421C"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01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9C101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9C10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1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9C101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01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1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1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49C101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9C10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1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9C101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01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1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2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9C102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49C102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9C10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2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49C102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02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2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2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029" w14:textId="77777777" w:rsidR="00C3421C" w:rsidRPr="00B138F3" w:rsidRDefault="00C3421C" w:rsidP="00C457EE">
            <w:pPr>
              <w:widowControl w:val="0"/>
              <w:jc w:val="center"/>
              <w:rPr>
                <w:rFonts w:ascii="GHEA Grapalat" w:hAnsi="GHEA Grapalat"/>
                <w:sz w:val="18"/>
                <w:szCs w:val="18"/>
              </w:rPr>
            </w:pPr>
          </w:p>
        </w:tc>
      </w:tr>
      <w:tr w:rsidR="00B138F3" w:rsidRPr="00B138F3" w14:paraId="049C10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2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49C102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9C102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2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2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030" w14:textId="77777777" w:rsidR="00C3421C" w:rsidRPr="00B138F3" w:rsidRDefault="00C3421C" w:rsidP="00C457EE">
            <w:pPr>
              <w:widowControl w:val="0"/>
              <w:jc w:val="center"/>
              <w:rPr>
                <w:rFonts w:ascii="GHEA Grapalat" w:hAnsi="GHEA Grapalat"/>
                <w:sz w:val="18"/>
                <w:szCs w:val="18"/>
              </w:rPr>
            </w:pPr>
          </w:p>
        </w:tc>
      </w:tr>
      <w:tr w:rsidR="00B138F3" w:rsidRPr="00B138F3" w14:paraId="049C10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3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49C103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9C103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3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3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9C1037" w14:textId="77777777" w:rsidR="00C3421C" w:rsidRPr="00B138F3" w:rsidRDefault="00C3421C" w:rsidP="00C457EE">
            <w:pPr>
              <w:widowControl w:val="0"/>
              <w:jc w:val="center"/>
              <w:rPr>
                <w:rFonts w:ascii="GHEA Grapalat" w:hAnsi="GHEA Grapalat"/>
                <w:sz w:val="18"/>
                <w:szCs w:val="18"/>
              </w:rPr>
            </w:pPr>
          </w:p>
        </w:tc>
      </w:tr>
      <w:tr w:rsidR="00B138F3" w:rsidRPr="00B138F3" w14:paraId="049C10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3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049C103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49C103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3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3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3E" w14:textId="77777777" w:rsidR="00C3421C" w:rsidRPr="00B138F3" w:rsidRDefault="00C3421C" w:rsidP="00C457EE">
            <w:pPr>
              <w:widowControl w:val="0"/>
              <w:jc w:val="center"/>
              <w:rPr>
                <w:rFonts w:ascii="GHEA Grapalat" w:hAnsi="GHEA Grapalat"/>
                <w:sz w:val="18"/>
                <w:szCs w:val="18"/>
              </w:rPr>
            </w:pPr>
          </w:p>
        </w:tc>
      </w:tr>
      <w:tr w:rsidR="00B138F3" w:rsidRPr="00B138F3" w14:paraId="049C10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4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9C104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04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4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4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45" w14:textId="77777777" w:rsidR="00C3421C" w:rsidRPr="00B138F3" w:rsidRDefault="00C3421C" w:rsidP="00C457EE">
            <w:pPr>
              <w:widowControl w:val="0"/>
              <w:jc w:val="center"/>
              <w:rPr>
                <w:rFonts w:ascii="GHEA Grapalat" w:hAnsi="GHEA Grapalat"/>
                <w:sz w:val="18"/>
                <w:szCs w:val="18"/>
              </w:rPr>
            </w:pPr>
          </w:p>
        </w:tc>
      </w:tr>
      <w:tr w:rsidR="00FF3DE9" w:rsidRPr="00B138F3" w14:paraId="049C10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4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C104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C104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4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4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4C" w14:textId="77777777" w:rsidR="00C3421C" w:rsidRPr="00B138F3" w:rsidRDefault="00C3421C" w:rsidP="00C457EE">
            <w:pPr>
              <w:widowControl w:val="0"/>
              <w:jc w:val="center"/>
              <w:rPr>
                <w:rFonts w:ascii="GHEA Grapalat" w:hAnsi="GHEA Grapalat"/>
                <w:sz w:val="18"/>
                <w:szCs w:val="18"/>
              </w:rPr>
            </w:pPr>
          </w:p>
        </w:tc>
      </w:tr>
    </w:tbl>
    <w:p w14:paraId="049C104E" w14:textId="77777777" w:rsidR="001005B0" w:rsidRPr="00B138F3" w:rsidRDefault="001005B0" w:rsidP="00C457EE">
      <w:pPr>
        <w:widowControl w:val="0"/>
        <w:ind w:left="567" w:right="565"/>
        <w:jc w:val="center"/>
        <w:rPr>
          <w:rFonts w:ascii="GHEA Grapalat" w:hAnsi="GHEA Grapalat"/>
          <w:b/>
        </w:rPr>
      </w:pPr>
    </w:p>
    <w:p w14:paraId="049C104F" w14:textId="77777777" w:rsidR="001005B0" w:rsidRPr="00B138F3" w:rsidRDefault="001005B0" w:rsidP="00C457EE">
      <w:pPr>
        <w:widowControl w:val="0"/>
        <w:ind w:left="567" w:right="565"/>
        <w:jc w:val="center"/>
        <w:rPr>
          <w:rFonts w:ascii="GHEA Grapalat" w:hAnsi="GHEA Grapalat"/>
          <w:b/>
        </w:rPr>
      </w:pPr>
    </w:p>
    <w:p w14:paraId="049C1050" w14:textId="77777777" w:rsidR="001005B0" w:rsidRPr="00B138F3" w:rsidRDefault="001005B0" w:rsidP="00C457EE">
      <w:pPr>
        <w:widowControl w:val="0"/>
        <w:ind w:left="567" w:right="565"/>
        <w:jc w:val="center"/>
        <w:rPr>
          <w:rFonts w:ascii="GHEA Grapalat" w:hAnsi="GHEA Grapalat"/>
          <w:b/>
        </w:rPr>
      </w:pPr>
    </w:p>
    <w:p w14:paraId="049C1051" w14:textId="77777777" w:rsidR="001005B0" w:rsidRPr="00B138F3" w:rsidRDefault="001005B0" w:rsidP="00C457EE">
      <w:pPr>
        <w:widowControl w:val="0"/>
        <w:ind w:left="567" w:right="565"/>
        <w:jc w:val="center"/>
        <w:rPr>
          <w:rFonts w:ascii="GHEA Grapalat" w:hAnsi="GHEA Grapalat"/>
          <w:b/>
        </w:rPr>
      </w:pPr>
    </w:p>
    <w:p w14:paraId="049C1052" w14:textId="77777777" w:rsidR="001005B0" w:rsidRPr="00B138F3" w:rsidRDefault="001005B0" w:rsidP="00C457EE">
      <w:pPr>
        <w:widowControl w:val="0"/>
        <w:ind w:left="567" w:right="565"/>
        <w:jc w:val="center"/>
        <w:rPr>
          <w:rFonts w:ascii="GHEA Grapalat" w:hAnsi="GHEA Grapalat"/>
          <w:b/>
        </w:rPr>
      </w:pPr>
    </w:p>
    <w:p w14:paraId="049C1053" w14:textId="77777777" w:rsidR="001005B0" w:rsidRPr="00B138F3" w:rsidRDefault="001005B0" w:rsidP="00C457EE">
      <w:pPr>
        <w:widowControl w:val="0"/>
        <w:ind w:left="567" w:right="565"/>
        <w:jc w:val="center"/>
        <w:rPr>
          <w:rFonts w:ascii="GHEA Grapalat" w:hAnsi="GHEA Grapalat"/>
          <w:b/>
        </w:rPr>
      </w:pPr>
    </w:p>
    <w:p w14:paraId="049C1054" w14:textId="77777777" w:rsidR="001005B0" w:rsidRPr="00B138F3" w:rsidRDefault="001005B0" w:rsidP="00C457EE">
      <w:pPr>
        <w:widowControl w:val="0"/>
        <w:ind w:left="567" w:right="565"/>
        <w:jc w:val="center"/>
        <w:rPr>
          <w:rFonts w:ascii="GHEA Grapalat" w:hAnsi="GHEA Grapalat"/>
          <w:b/>
        </w:rPr>
      </w:pPr>
    </w:p>
    <w:p w14:paraId="049C1055" w14:textId="77777777" w:rsidR="001005B0" w:rsidRPr="00B138F3" w:rsidRDefault="001005B0" w:rsidP="00C457EE">
      <w:pPr>
        <w:widowControl w:val="0"/>
        <w:ind w:left="567" w:right="565"/>
        <w:jc w:val="center"/>
        <w:rPr>
          <w:rFonts w:ascii="GHEA Grapalat" w:hAnsi="GHEA Grapalat"/>
          <w:b/>
        </w:rPr>
      </w:pPr>
    </w:p>
    <w:p w14:paraId="049C1056" w14:textId="77777777" w:rsidR="001005B0" w:rsidRPr="00B138F3" w:rsidRDefault="001005B0" w:rsidP="00C457EE">
      <w:pPr>
        <w:widowControl w:val="0"/>
        <w:ind w:left="567" w:right="565"/>
        <w:jc w:val="center"/>
        <w:rPr>
          <w:rFonts w:ascii="GHEA Grapalat" w:hAnsi="GHEA Grapalat"/>
          <w:b/>
        </w:rPr>
      </w:pPr>
    </w:p>
    <w:p w14:paraId="049C1057" w14:textId="77777777" w:rsidR="001005B0" w:rsidRPr="00B138F3" w:rsidRDefault="001005B0" w:rsidP="00C457EE">
      <w:pPr>
        <w:widowControl w:val="0"/>
        <w:ind w:left="567" w:right="565"/>
        <w:jc w:val="center"/>
        <w:rPr>
          <w:rFonts w:ascii="GHEA Grapalat" w:hAnsi="GHEA Grapalat"/>
          <w:b/>
        </w:rPr>
      </w:pPr>
    </w:p>
    <w:p w14:paraId="049C1058" w14:textId="77777777" w:rsidR="001005B0" w:rsidRPr="00B138F3" w:rsidRDefault="001005B0" w:rsidP="00C457EE">
      <w:pPr>
        <w:widowControl w:val="0"/>
        <w:ind w:left="567" w:right="565"/>
        <w:jc w:val="center"/>
        <w:rPr>
          <w:rFonts w:ascii="GHEA Grapalat" w:hAnsi="GHEA Grapalat"/>
          <w:b/>
        </w:rPr>
      </w:pPr>
    </w:p>
    <w:p w14:paraId="049C1059" w14:textId="77777777" w:rsidR="001005B0" w:rsidRPr="00B138F3" w:rsidRDefault="001005B0" w:rsidP="00C457EE">
      <w:pPr>
        <w:widowControl w:val="0"/>
        <w:ind w:left="567" w:right="565"/>
        <w:jc w:val="center"/>
        <w:rPr>
          <w:rFonts w:ascii="GHEA Grapalat" w:hAnsi="GHEA Grapalat"/>
          <w:b/>
        </w:rPr>
      </w:pPr>
    </w:p>
    <w:p w14:paraId="049C105A" w14:textId="77777777" w:rsidR="001005B0" w:rsidRPr="00B138F3" w:rsidRDefault="001005B0" w:rsidP="00C457EE">
      <w:pPr>
        <w:widowControl w:val="0"/>
        <w:ind w:left="567" w:right="565"/>
        <w:jc w:val="center"/>
        <w:rPr>
          <w:rFonts w:ascii="GHEA Grapalat" w:hAnsi="GHEA Grapalat"/>
          <w:b/>
        </w:rPr>
      </w:pPr>
    </w:p>
    <w:p w14:paraId="049C105B" w14:textId="77777777" w:rsidR="001005B0" w:rsidRPr="00B138F3" w:rsidRDefault="001005B0" w:rsidP="00C457EE">
      <w:pPr>
        <w:widowControl w:val="0"/>
        <w:ind w:left="567" w:right="565"/>
        <w:jc w:val="center"/>
        <w:rPr>
          <w:rFonts w:ascii="GHEA Grapalat" w:hAnsi="GHEA Grapalat"/>
          <w:b/>
        </w:rPr>
      </w:pPr>
    </w:p>
    <w:p w14:paraId="049C105C" w14:textId="77777777" w:rsidR="00C457EE" w:rsidRDefault="00C457EE" w:rsidP="00C457EE">
      <w:pPr>
        <w:widowControl w:val="0"/>
        <w:jc w:val="right"/>
        <w:rPr>
          <w:rFonts w:ascii="GHEA Grapalat" w:hAnsi="GHEA Grapalat"/>
          <w:i/>
        </w:rPr>
      </w:pPr>
    </w:p>
    <w:p w14:paraId="049C105D" w14:textId="77777777" w:rsidR="00C457EE" w:rsidRDefault="00C457EE" w:rsidP="00C457EE">
      <w:pPr>
        <w:widowControl w:val="0"/>
        <w:jc w:val="right"/>
        <w:rPr>
          <w:rFonts w:ascii="GHEA Grapalat" w:hAnsi="GHEA Grapalat"/>
          <w:i/>
        </w:rPr>
      </w:pPr>
    </w:p>
    <w:p w14:paraId="049C105E" w14:textId="77777777" w:rsidR="00C457EE" w:rsidRDefault="00C457EE" w:rsidP="00C457EE">
      <w:pPr>
        <w:widowControl w:val="0"/>
        <w:jc w:val="right"/>
        <w:rPr>
          <w:rFonts w:ascii="GHEA Grapalat" w:hAnsi="GHEA Grapalat"/>
          <w:i/>
        </w:rPr>
      </w:pPr>
    </w:p>
    <w:p w14:paraId="049C105F" w14:textId="77777777" w:rsidR="00C457EE" w:rsidRDefault="00C457EE" w:rsidP="00C457EE">
      <w:pPr>
        <w:widowControl w:val="0"/>
        <w:jc w:val="right"/>
        <w:rPr>
          <w:rFonts w:ascii="GHEA Grapalat" w:hAnsi="GHEA Grapalat"/>
          <w:i/>
        </w:rPr>
      </w:pPr>
    </w:p>
    <w:p w14:paraId="049C1060" w14:textId="77777777" w:rsidR="00C457EE" w:rsidRDefault="00C457EE" w:rsidP="00C457EE">
      <w:pPr>
        <w:widowControl w:val="0"/>
        <w:jc w:val="right"/>
        <w:rPr>
          <w:rFonts w:ascii="GHEA Grapalat" w:hAnsi="GHEA Grapalat"/>
          <w:i/>
        </w:rPr>
      </w:pPr>
    </w:p>
    <w:p w14:paraId="049C1061" w14:textId="77777777" w:rsidR="00C457EE" w:rsidRDefault="00C457EE" w:rsidP="00C457EE">
      <w:pPr>
        <w:widowControl w:val="0"/>
        <w:jc w:val="right"/>
        <w:rPr>
          <w:rFonts w:ascii="GHEA Grapalat" w:hAnsi="GHEA Grapalat"/>
          <w:i/>
        </w:rPr>
      </w:pPr>
    </w:p>
    <w:p w14:paraId="049C1062" w14:textId="77777777" w:rsidR="00C457EE" w:rsidRDefault="00C457EE" w:rsidP="00C457EE">
      <w:pPr>
        <w:widowControl w:val="0"/>
        <w:jc w:val="right"/>
        <w:rPr>
          <w:rFonts w:ascii="GHEA Grapalat" w:hAnsi="GHEA Grapalat"/>
          <w:i/>
        </w:rPr>
      </w:pPr>
    </w:p>
    <w:p w14:paraId="049C1067" w14:textId="500F3259" w:rsidR="00C457EE" w:rsidRDefault="00C457EE" w:rsidP="000B0745">
      <w:pPr>
        <w:widowControl w:val="0"/>
        <w:rPr>
          <w:rFonts w:ascii="GHEA Grapalat" w:hAnsi="GHEA Grapalat"/>
          <w:i/>
        </w:rPr>
      </w:pPr>
    </w:p>
    <w:p w14:paraId="049C1068" w14:textId="77777777" w:rsidR="000A214C" w:rsidRPr="00B138F3" w:rsidRDefault="000A214C" w:rsidP="00C457EE">
      <w:pPr>
        <w:widowControl w:val="0"/>
        <w:jc w:val="right"/>
        <w:rPr>
          <w:rFonts w:ascii="GHEA Grapalat" w:hAnsi="GHEA Grapalat" w:cs="GHEA Grapalat"/>
          <w:i/>
        </w:rPr>
      </w:pPr>
      <w:r w:rsidRPr="00B138F3">
        <w:rPr>
          <w:rFonts w:ascii="GHEA Grapalat" w:hAnsi="GHEA Grapalat"/>
          <w:i/>
        </w:rPr>
        <w:lastRenderedPageBreak/>
        <w:t>Приложение № 5.1</w:t>
      </w:r>
    </w:p>
    <w:p w14:paraId="049C1069" w14:textId="4B51D61B" w:rsidR="000A214C" w:rsidRPr="00B138F3" w:rsidRDefault="000A214C" w:rsidP="00C457EE">
      <w:pPr>
        <w:widowControl w:val="0"/>
        <w:jc w:val="right"/>
        <w:rPr>
          <w:rFonts w:ascii="GHEA Grapalat" w:hAnsi="GHEA Grapalat" w:cs="GHEA Grapalat"/>
          <w:i/>
        </w:rPr>
      </w:pPr>
      <w:r w:rsidRPr="00B138F3">
        <w:rPr>
          <w:rFonts w:ascii="GHEA Grapalat" w:hAnsi="GHEA Grapalat"/>
          <w:i/>
        </w:rPr>
        <w:t xml:space="preserve">к Приглашению на </w:t>
      </w:r>
      <w:r w:rsidR="00F75A08">
        <w:rPr>
          <w:rFonts w:ascii="GHEA Grapalat" w:hAnsi="GHEA Grapalat"/>
          <w:i/>
        </w:rPr>
        <w:t>запрос котировки</w:t>
      </w:r>
      <w:r w:rsidRPr="00B138F3">
        <w:rPr>
          <w:rFonts w:ascii="GHEA Grapalat" w:hAnsi="GHEA Grapalat"/>
          <w:i/>
        </w:rPr>
        <w:br/>
        <w:t>под кодом "</w:t>
      </w:r>
      <w:r w:rsidR="000B0745">
        <w:rPr>
          <w:rFonts w:ascii="GHEA Grapalat" w:hAnsi="GHEA Grapalat"/>
          <w:i/>
        </w:rPr>
        <w:t>ՍՄ-ՏՀ-ԳՀԱՊՁԲ-25/10</w:t>
      </w:r>
      <w:r w:rsidRPr="00B138F3">
        <w:rPr>
          <w:rFonts w:ascii="GHEA Grapalat" w:hAnsi="GHEA Grapalat"/>
          <w:i/>
        </w:rPr>
        <w:t>"</w:t>
      </w:r>
      <w:r w:rsidRPr="00B138F3">
        <w:rPr>
          <w:rStyle w:val="af6"/>
          <w:rFonts w:ascii="GHEA Grapalat" w:hAnsi="GHEA Grapalat"/>
          <w:i/>
        </w:rPr>
        <w:footnoteReference w:customMarkFollows="1" w:id="11"/>
        <w:t>*</w:t>
      </w:r>
    </w:p>
    <w:p w14:paraId="049C106A" w14:textId="77777777" w:rsidR="00AF4211" w:rsidRPr="00B138F3" w:rsidRDefault="00AF4211" w:rsidP="00C457EE">
      <w:pPr>
        <w:widowControl w:val="0"/>
        <w:jc w:val="center"/>
        <w:rPr>
          <w:rFonts w:ascii="GHEA Grapalat" w:hAnsi="GHEA Grapalat"/>
          <w:b/>
        </w:rPr>
      </w:pPr>
    </w:p>
    <w:p w14:paraId="049C106B" w14:textId="77777777" w:rsidR="000A214C" w:rsidRPr="00B138F3" w:rsidRDefault="000A214C" w:rsidP="00C457E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049C106C" w14:textId="77777777" w:rsidR="000A214C" w:rsidRPr="00B138F3" w:rsidRDefault="000A214C" w:rsidP="00C457E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49C106F" w14:textId="77777777" w:rsidTr="00DE2AE3">
        <w:tc>
          <w:tcPr>
            <w:tcW w:w="4786" w:type="dxa"/>
          </w:tcPr>
          <w:p w14:paraId="049C106D" w14:textId="77777777" w:rsidR="000A214C" w:rsidRPr="00B138F3" w:rsidRDefault="000A214C" w:rsidP="00C457EE">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049C106E" w14:textId="77777777" w:rsidR="000A214C" w:rsidRPr="00B138F3" w:rsidRDefault="000A214C" w:rsidP="00C457E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14:paraId="049C1070" w14:textId="77777777" w:rsidR="000A214C" w:rsidRPr="00B138F3" w:rsidRDefault="000A214C" w:rsidP="00C457EE">
      <w:pPr>
        <w:widowControl w:val="0"/>
        <w:rPr>
          <w:rFonts w:ascii="GHEA Grapalat" w:hAnsi="GHEA Grapalat" w:cs="GHEA Grapalat"/>
          <w:b/>
        </w:rPr>
      </w:pPr>
    </w:p>
    <w:p w14:paraId="049C1071" w14:textId="77777777" w:rsidR="000A214C" w:rsidRPr="00B138F3" w:rsidRDefault="000A214C" w:rsidP="00C457E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49C1072" w14:textId="77777777" w:rsidR="000A214C" w:rsidRPr="00B138F3" w:rsidRDefault="000A214C" w:rsidP="00C457E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49C1073" w14:textId="77777777" w:rsidR="000A214C" w:rsidRPr="00B138F3" w:rsidRDefault="000A214C" w:rsidP="00C457E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49C1074" w14:textId="77777777" w:rsidR="000A214C" w:rsidRPr="00B138F3" w:rsidRDefault="000A214C" w:rsidP="00C457E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49C1075" w14:textId="77777777" w:rsidR="000A214C" w:rsidRPr="00B138F3" w:rsidRDefault="000A214C" w:rsidP="00C457E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9C1076" w14:textId="77777777" w:rsidR="000A214C" w:rsidRPr="00B138F3" w:rsidRDefault="000A214C" w:rsidP="00C457EE">
      <w:pPr>
        <w:widowControl w:val="0"/>
        <w:jc w:val="center"/>
        <w:rPr>
          <w:rFonts w:ascii="GHEA Grapalat" w:hAnsi="GHEA Grapalat" w:cs="GHEA Grapalat"/>
          <w:b/>
          <w:bCs/>
        </w:rPr>
      </w:pPr>
      <w:r w:rsidRPr="00B138F3">
        <w:rPr>
          <w:rFonts w:ascii="GHEA Grapalat" w:hAnsi="GHEA Grapalat"/>
          <w:b/>
        </w:rPr>
        <w:t>1. Предмет соглашения</w:t>
      </w:r>
    </w:p>
    <w:p w14:paraId="049C1077" w14:textId="2B2121FF" w:rsidR="000A214C" w:rsidRPr="00FB3BFA" w:rsidRDefault="000A214C" w:rsidP="00FB3BF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E09D9">
        <w:rPr>
          <w:rFonts w:ascii="GHEA Grapalat" w:hAnsi="GHEA Grapalat"/>
        </w:rPr>
        <w:t>муниципалитет Теха</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B0745">
        <w:rPr>
          <w:rFonts w:ascii="GHEA Grapalat" w:hAnsi="GHEA Grapalat"/>
          <w:i/>
        </w:rPr>
        <w:t>ՍՄ-ՏՀ-ԳՀԱՊՁԲ-25/10</w:t>
      </w:r>
      <w:r w:rsidRPr="00B138F3">
        <w:rPr>
          <w:rFonts w:ascii="GHEA Grapalat" w:hAnsi="GHEA Grapalat"/>
        </w:rPr>
        <w:t>*.</w:t>
      </w:r>
    </w:p>
    <w:p w14:paraId="049C1078"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49C1079"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49C107A"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C107B"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49C107C"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9C107D"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49C107E"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9C107F"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9C1080"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lastRenderedPageBreak/>
        <w:t>1.6.</w:t>
      </w:r>
      <w:r w:rsidRPr="00B138F3">
        <w:rPr>
          <w:rFonts w:ascii="GHEA Grapalat" w:hAnsi="GHEA Grapalat"/>
        </w:rPr>
        <w:tab/>
        <w:t>Заказчик может представить в Банк-плательщик иные дополнительные документы.</w:t>
      </w:r>
    </w:p>
    <w:p w14:paraId="049C1081"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49C1082"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9C1083"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49C1084" w14:textId="77777777" w:rsidR="000A214C" w:rsidRPr="00B138F3" w:rsidRDefault="000A214C" w:rsidP="00C457EE">
      <w:pPr>
        <w:widowControl w:val="0"/>
        <w:jc w:val="center"/>
        <w:rPr>
          <w:rFonts w:ascii="GHEA Grapalat" w:hAnsi="GHEA Grapalat" w:cs="GHEA Grapalat"/>
          <w:b/>
          <w:bCs/>
        </w:rPr>
      </w:pPr>
      <w:r w:rsidRPr="00B138F3">
        <w:rPr>
          <w:rFonts w:ascii="GHEA Grapalat" w:hAnsi="GHEA Grapalat"/>
          <w:b/>
        </w:rPr>
        <w:t>2. Иные условия</w:t>
      </w:r>
    </w:p>
    <w:p w14:paraId="049C1085" w14:textId="77777777" w:rsidR="00FE75E6" w:rsidRPr="00B253E1" w:rsidRDefault="000A214C" w:rsidP="00C457EE">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49C1086"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49C1087"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49C1088" w14:textId="77777777" w:rsidR="000A214C" w:rsidRPr="00B138F3" w:rsidDel="00A13215"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9C1089" w14:textId="77777777" w:rsidR="000A214C" w:rsidRPr="00B138F3" w:rsidRDefault="000A214C" w:rsidP="00C457E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9C108A" w14:textId="77777777" w:rsidR="000A214C" w:rsidRPr="00B138F3" w:rsidRDefault="000A214C" w:rsidP="00C457E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49C108B"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8C"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49C108D"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8E"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49C108F"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0"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49C1091"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2"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49C1093"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4"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49C1095"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6" w14:textId="77777777" w:rsidR="000A214C" w:rsidRPr="00B138F3" w:rsidRDefault="000A214C" w:rsidP="00C457EE">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49C1097" w14:textId="77777777" w:rsidR="000A214C" w:rsidRPr="00B138F3" w:rsidRDefault="00632AC2" w:rsidP="00C457EE">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49C109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8" w14:textId="77777777" w:rsidR="00BE2572" w:rsidRPr="00E47704" w:rsidRDefault="00BE2572" w:rsidP="00C457EE">
            <w:pPr>
              <w:widowControl w:val="0"/>
              <w:tabs>
                <w:tab w:val="left" w:pos="3402"/>
              </w:tabs>
              <w:ind w:left="360"/>
              <w:rPr>
                <w:rFonts w:ascii="GHEA Grapalat" w:hAnsi="GHEA Grapalat" w:cs="Sylfaen"/>
                <w:b/>
                <w:bCs/>
                <w:lang w:val="en-US"/>
              </w:rPr>
            </w:pPr>
            <w:r w:rsidRPr="00E47704">
              <w:rPr>
                <w:rFonts w:ascii="GHEA Grapalat" w:hAnsi="GHEA Grapalat"/>
                <w:b/>
                <w:lang w:val="en-US"/>
              </w:rPr>
              <w:lastRenderedPageBreak/>
              <w:t>1.</w:t>
            </w:r>
            <w:r w:rsidRPr="00E47704">
              <w:rPr>
                <w:rFonts w:ascii="GHEA Grapalat" w:hAnsi="GHEA Grapalat"/>
                <w:b/>
                <w:lang w:val="en-US"/>
              </w:rPr>
              <w:tab/>
            </w:r>
            <w:r w:rsidRPr="00E47704">
              <w:rPr>
                <w:rFonts w:ascii="GHEA Grapalat" w:hAnsi="GHEA Grapalat"/>
                <w:b/>
              </w:rPr>
              <w:t xml:space="preserve">ПЛАТЕЖНОЕ ТРЕБОВАНИЕ </w:t>
            </w:r>
            <w:r w:rsidRPr="00E47704">
              <w:rPr>
                <w:rFonts w:ascii="GHEA Grapalat" w:hAnsi="GHEA Grapalat"/>
                <w:b/>
                <w:lang w:val="en-US"/>
              </w:rPr>
              <w:t>*</w:t>
            </w:r>
          </w:p>
        </w:tc>
      </w:tr>
      <w:tr w:rsidR="00B138F3" w:rsidRPr="00B138F3" w14:paraId="049C109B"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A" w14:textId="77777777" w:rsidR="00BE2572" w:rsidRPr="00E47704" w:rsidRDefault="00BE2572" w:rsidP="00C457EE">
            <w:pPr>
              <w:widowControl w:val="0"/>
              <w:tabs>
                <w:tab w:val="left" w:pos="855"/>
              </w:tabs>
              <w:ind w:left="360"/>
              <w:rPr>
                <w:rFonts w:ascii="GHEA Grapalat" w:hAnsi="GHEA Grapalat" w:cs="Sylfaen"/>
              </w:rPr>
            </w:pPr>
            <w:r w:rsidRPr="00E47704">
              <w:rPr>
                <w:rFonts w:ascii="GHEA Grapalat" w:hAnsi="GHEA Grapalat"/>
              </w:rPr>
              <w:t>2.</w:t>
            </w:r>
            <w:r w:rsidRPr="00E47704">
              <w:rPr>
                <w:rFonts w:ascii="GHEA Grapalat" w:hAnsi="GHEA Grapalat"/>
              </w:rPr>
              <w:tab/>
              <w:t xml:space="preserve">Номер </w:t>
            </w:r>
          </w:p>
        </w:tc>
      </w:tr>
      <w:tr w:rsidR="00B138F3" w:rsidRPr="00B138F3" w14:paraId="049C109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C" w14:textId="77777777" w:rsidR="00BE2572" w:rsidRPr="00E47704" w:rsidRDefault="00BE2572" w:rsidP="00C457EE">
            <w:pPr>
              <w:widowControl w:val="0"/>
              <w:tabs>
                <w:tab w:val="left" w:pos="3390"/>
              </w:tabs>
              <w:ind w:left="322"/>
              <w:rPr>
                <w:rFonts w:ascii="GHEA Grapalat" w:hAnsi="GHEA Grapalat" w:cs="Sylfaen"/>
              </w:rPr>
            </w:pPr>
            <w:r w:rsidRPr="00E47704">
              <w:rPr>
                <w:rFonts w:ascii="GHEA Grapalat" w:hAnsi="GHEA Grapalat"/>
              </w:rPr>
              <w:t>3</w:t>
            </w:r>
            <w:r w:rsidRPr="00E47704">
              <w:rPr>
                <w:rFonts w:ascii="GHEA Grapalat" w:hAnsi="GHEA Grapalat"/>
              </w:rPr>
              <w:tab/>
              <w:t>Дата представления: "___" ___ 20___г.</w:t>
            </w:r>
          </w:p>
        </w:tc>
      </w:tr>
      <w:tr w:rsidR="00B138F3" w:rsidRPr="00B138F3" w14:paraId="049C109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E"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4.</w:t>
            </w:r>
            <w:r w:rsidRPr="00E47704">
              <w:rPr>
                <w:rFonts w:ascii="GHEA Grapalat" w:hAnsi="GHEA Grapalat"/>
              </w:rPr>
              <w:tab/>
              <w:t>Наименование, или имя, фамилия плательщика (Компания:</w:t>
            </w:r>
          </w:p>
        </w:tc>
      </w:tr>
      <w:tr w:rsidR="00B138F3" w:rsidRPr="00B138F3" w14:paraId="049C10A1"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0"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5.</w:t>
            </w:r>
            <w:r w:rsidRPr="00E47704">
              <w:rPr>
                <w:rFonts w:ascii="GHEA Grapalat" w:hAnsi="GHEA Grapalat"/>
              </w:rPr>
              <w:tab/>
              <w:t>Обслуживающая плательщика Финансовая организация (банк):</w:t>
            </w:r>
          </w:p>
        </w:tc>
      </w:tr>
      <w:tr w:rsidR="00B138F3" w:rsidRPr="00B138F3" w14:paraId="049C10A3"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2"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6.</w:t>
            </w:r>
            <w:r w:rsidRPr="00E47704">
              <w:rPr>
                <w:rFonts w:ascii="GHEA Grapalat" w:hAnsi="GHEA Grapalat"/>
              </w:rPr>
              <w:tab/>
              <w:t>Номер счета плательщика:</w:t>
            </w:r>
          </w:p>
        </w:tc>
      </w:tr>
      <w:tr w:rsidR="00B138F3" w:rsidRPr="00B138F3" w14:paraId="049C10A5"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4"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7.</w:t>
            </w:r>
            <w:r w:rsidRPr="00E47704">
              <w:rPr>
                <w:rFonts w:ascii="GHEA Grapalat" w:hAnsi="GHEA Grapalat"/>
              </w:rPr>
              <w:tab/>
              <w:t>УНН плательщика:</w:t>
            </w:r>
          </w:p>
        </w:tc>
      </w:tr>
      <w:tr w:rsidR="00B138F3" w:rsidRPr="00B138F3" w14:paraId="049C10A7"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6"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8.</w:t>
            </w:r>
            <w:r w:rsidRPr="00E47704">
              <w:rPr>
                <w:rFonts w:ascii="GHEA Grapalat" w:hAnsi="GHEA Grapalat"/>
              </w:rPr>
              <w:tab/>
              <w:t>НЗОУ плательщика:</w:t>
            </w:r>
          </w:p>
        </w:tc>
      </w:tr>
      <w:tr w:rsidR="00A67AF3" w:rsidRPr="00B138F3" w14:paraId="049C10A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8" w14:textId="66172761"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9.</w:t>
            </w:r>
            <w:r w:rsidRPr="00E47704">
              <w:rPr>
                <w:rFonts w:ascii="GHEA Grapalat" w:hAnsi="GHEA Grapalat"/>
                <w:sz w:val="20"/>
                <w:szCs w:val="20"/>
              </w:rPr>
              <w:tab/>
              <w:t>Наименование, или имя, фамилия бенефициара:</w:t>
            </w:r>
            <w:r w:rsidRPr="00E47704">
              <w:rPr>
                <w:rFonts w:ascii="GHEA Grapalat" w:hAnsi="GHEA Grapalat"/>
                <w:sz w:val="20"/>
                <w:szCs w:val="20"/>
                <w:lang w:val="hy-AM"/>
              </w:rPr>
              <w:t xml:space="preserve"> </w:t>
            </w:r>
            <w:r w:rsidRPr="00E47704">
              <w:rPr>
                <w:rFonts w:ascii="GHEA Grapalat" w:hAnsi="GHEA Grapalat"/>
                <w:sz w:val="20"/>
                <w:szCs w:val="20"/>
              </w:rPr>
              <w:t xml:space="preserve"> </w:t>
            </w:r>
            <w:r w:rsidR="003E09D9">
              <w:rPr>
                <w:rFonts w:ascii="GHEA Grapalat" w:hAnsi="GHEA Grapalat"/>
                <w:sz w:val="20"/>
                <w:szCs w:val="20"/>
                <w:lang w:val="hy-AM"/>
              </w:rPr>
              <w:t>муниципалитет Теха</w:t>
            </w:r>
          </w:p>
        </w:tc>
      </w:tr>
      <w:tr w:rsidR="00A67AF3" w:rsidRPr="00B138F3" w14:paraId="049C10AB"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A" w14:textId="77777777"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10.</w:t>
            </w:r>
            <w:r w:rsidRPr="00E47704">
              <w:rPr>
                <w:rFonts w:ascii="GHEA Grapalat" w:hAnsi="GHEA Grapalat"/>
                <w:sz w:val="20"/>
                <w:szCs w:val="20"/>
              </w:rPr>
              <w:tab/>
              <w:t>НЗОУ бенефициара (не заполняется)</w:t>
            </w:r>
          </w:p>
        </w:tc>
      </w:tr>
      <w:tr w:rsidR="00A67AF3" w:rsidRPr="00B138F3" w14:paraId="049C10A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C" w14:textId="3A965CC8"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11.</w:t>
            </w:r>
            <w:r w:rsidRPr="00E47704">
              <w:rPr>
                <w:rFonts w:ascii="GHEA Grapalat" w:hAnsi="GHEA Grapalat"/>
                <w:sz w:val="20"/>
                <w:szCs w:val="20"/>
              </w:rPr>
              <w:tab/>
              <w:t>УНН бенефициара:</w:t>
            </w:r>
            <w:r w:rsidRPr="00E47704">
              <w:rPr>
                <w:rFonts w:ascii="GHEA Grapalat" w:hAnsi="GHEA Grapalat"/>
                <w:sz w:val="20"/>
                <w:szCs w:val="20"/>
                <w:lang w:val="hy-AM"/>
              </w:rPr>
              <w:t xml:space="preserve"> </w:t>
            </w:r>
            <w:r w:rsidR="00366A44">
              <w:rPr>
                <w:rFonts w:ascii="GHEA Grapalat" w:hAnsi="GHEA Grapalat"/>
                <w:sz w:val="20"/>
                <w:szCs w:val="20"/>
                <w:lang w:val="hy-AM"/>
              </w:rPr>
              <w:t>09215376</w:t>
            </w:r>
          </w:p>
        </w:tc>
      </w:tr>
      <w:tr w:rsidR="00A67AF3" w:rsidRPr="00B138F3" w14:paraId="049C10A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E" w14:textId="65CE7577"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12.</w:t>
            </w:r>
            <w:r w:rsidRPr="00E47704">
              <w:rPr>
                <w:rFonts w:ascii="GHEA Grapalat" w:hAnsi="GHEA Grapalat"/>
                <w:sz w:val="20"/>
                <w:szCs w:val="20"/>
              </w:rPr>
              <w:tab/>
              <w:t>Обслуживающая бенефициара Финансовая организация (банк):</w:t>
            </w:r>
            <w:r w:rsidRPr="00E47704">
              <w:rPr>
                <w:rFonts w:ascii="GHEA Grapalat" w:hAnsi="GHEA Grapalat"/>
                <w:sz w:val="20"/>
                <w:szCs w:val="20"/>
                <w:lang w:val="hy-AM"/>
              </w:rPr>
              <w:t xml:space="preserve"> </w:t>
            </w:r>
            <w:r w:rsidRPr="00E47704">
              <w:rPr>
                <w:rFonts w:ascii="GHEA Grapalat" w:hAnsi="GHEA Grapalat"/>
                <w:sz w:val="20"/>
                <w:szCs w:val="20"/>
              </w:rPr>
              <w:t xml:space="preserve">  </w:t>
            </w:r>
            <w:r w:rsidR="00366A44">
              <w:rPr>
                <w:rFonts w:ascii="GHEA Grapalat" w:hAnsi="GHEA Grapalat"/>
                <w:sz w:val="20"/>
                <w:szCs w:val="20"/>
                <w:lang w:val="hy-AM"/>
              </w:rPr>
              <w:t>Оперативный департамент Министерства финансов РА</w:t>
            </w:r>
          </w:p>
        </w:tc>
      </w:tr>
      <w:tr w:rsidR="00A67AF3" w:rsidRPr="00B138F3" w14:paraId="049C10B1"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0" w14:textId="23CC97C7"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13.</w:t>
            </w:r>
            <w:r w:rsidRPr="00E47704">
              <w:rPr>
                <w:rFonts w:ascii="GHEA Grapalat" w:hAnsi="GHEA Grapalat"/>
                <w:sz w:val="20"/>
                <w:szCs w:val="20"/>
              </w:rPr>
              <w:tab/>
              <w:t>Номер счета бенефициара (сч.№)</w:t>
            </w:r>
            <w:r w:rsidRPr="00E47704">
              <w:rPr>
                <w:rFonts w:ascii="GHEA Grapalat" w:hAnsi="GHEA Grapalat"/>
                <w:sz w:val="20"/>
                <w:szCs w:val="20"/>
                <w:lang w:val="hy-AM"/>
              </w:rPr>
              <w:t xml:space="preserve"> </w:t>
            </w:r>
            <w:r w:rsidR="00366A44">
              <w:rPr>
                <w:rFonts w:ascii="GHEA Grapalat" w:hAnsi="GHEA Grapalat"/>
                <w:b/>
                <w:sz w:val="20"/>
                <w:szCs w:val="20"/>
                <w:lang w:val="hy-AM"/>
              </w:rPr>
              <w:t>---------------------</w:t>
            </w:r>
          </w:p>
        </w:tc>
      </w:tr>
      <w:tr w:rsidR="00B138F3" w:rsidRPr="00B138F3" w14:paraId="049C10B3"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2"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14.</w:t>
            </w:r>
            <w:r w:rsidRPr="00E47704">
              <w:rPr>
                <w:rFonts w:ascii="GHEA Grapalat" w:hAnsi="GHEA Grapalat"/>
              </w:rPr>
              <w:tab/>
              <w:t>Сумма (цифрами и прописью):</w:t>
            </w:r>
          </w:p>
        </w:tc>
      </w:tr>
      <w:tr w:rsidR="00B138F3" w:rsidRPr="00B138F3" w14:paraId="049C10B5"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4"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15.</w:t>
            </w:r>
            <w:r w:rsidRPr="00E47704">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49C10B7"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6"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16.</w:t>
            </w:r>
            <w:r w:rsidRPr="00E47704">
              <w:rPr>
                <w:rFonts w:ascii="GHEA Grapalat" w:hAnsi="GHEA Grapalat"/>
              </w:rPr>
              <w:tab/>
              <w:t>Валюта (прописью и по коду):</w:t>
            </w:r>
          </w:p>
        </w:tc>
      </w:tr>
      <w:tr w:rsidR="00B138F3" w:rsidRPr="00B138F3" w14:paraId="049C10B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8"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17.</w:t>
            </w:r>
            <w:r w:rsidRPr="00E47704">
              <w:rPr>
                <w:rFonts w:ascii="GHEA Grapalat" w:hAnsi="GHEA Grapalat"/>
              </w:rPr>
              <w:tab/>
              <w:t>Цель сделки (уплаты): (для обеспечения исполнения договора)</w:t>
            </w:r>
          </w:p>
        </w:tc>
      </w:tr>
      <w:tr w:rsidR="00B138F3" w:rsidRPr="00B138F3" w14:paraId="049C10BB" w14:textId="77777777" w:rsidTr="00E47704">
        <w:trPr>
          <w:trHeight w:val="20"/>
        </w:trPr>
        <w:tc>
          <w:tcPr>
            <w:tcW w:w="10980" w:type="dxa"/>
            <w:gridSpan w:val="2"/>
            <w:tcBorders>
              <w:top w:val="single" w:sz="4" w:space="0" w:color="auto"/>
              <w:left w:val="single" w:sz="4" w:space="0" w:color="auto"/>
              <w:right w:val="single" w:sz="4" w:space="0" w:color="000000"/>
            </w:tcBorders>
            <w:noWrap/>
            <w:vAlign w:val="bottom"/>
          </w:tcPr>
          <w:p w14:paraId="049C10BA"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18.</w:t>
            </w:r>
            <w:r w:rsidRPr="00E47704">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49C10B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C"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19.</w:t>
            </w:r>
            <w:r w:rsidRPr="00E47704">
              <w:rPr>
                <w:rFonts w:ascii="GHEA Grapalat" w:hAnsi="GHEA Grapalat"/>
                <w:lang w:val="en-US"/>
              </w:rPr>
              <w:tab/>
            </w:r>
            <w:r w:rsidRPr="00E47704">
              <w:rPr>
                <w:rFonts w:ascii="GHEA Grapalat" w:hAnsi="GHEA Grapalat"/>
              </w:rPr>
              <w:t>Условия оплаты: &lt;акцептованный платеж&gt;</w:t>
            </w:r>
          </w:p>
        </w:tc>
      </w:tr>
      <w:tr w:rsidR="00B138F3" w:rsidRPr="00B138F3" w14:paraId="049C10B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E" w14:textId="77777777" w:rsidR="00BE2572" w:rsidRPr="00E47704" w:rsidRDefault="00BE2572" w:rsidP="00C457EE">
            <w:pPr>
              <w:widowControl w:val="0"/>
              <w:tabs>
                <w:tab w:val="left" w:pos="855"/>
              </w:tabs>
              <w:ind w:left="360"/>
              <w:rPr>
                <w:rFonts w:ascii="GHEA Grapalat" w:hAnsi="GHEA Grapalat"/>
                <w:lang w:val="en-US"/>
              </w:rPr>
            </w:pPr>
            <w:r w:rsidRPr="00E47704">
              <w:rPr>
                <w:rFonts w:ascii="GHEA Grapalat" w:hAnsi="GHEA Grapalat"/>
              </w:rPr>
              <w:t>20.</w:t>
            </w:r>
            <w:r w:rsidRPr="00E47704">
              <w:rPr>
                <w:rFonts w:ascii="GHEA Grapalat" w:hAnsi="GHEA Grapalat"/>
                <w:lang w:val="en-US"/>
              </w:rPr>
              <w:tab/>
            </w:r>
            <w:r w:rsidRPr="00E47704">
              <w:rPr>
                <w:rFonts w:ascii="GHEA Grapalat" w:hAnsi="GHEA Grapalat"/>
              </w:rPr>
              <w:t>Количество прилагаемых страниц: --- страниц</w:t>
            </w:r>
          </w:p>
        </w:tc>
      </w:tr>
      <w:tr w:rsidR="00B138F3" w:rsidRPr="00B138F3" w14:paraId="049C10CF" w14:textId="77777777" w:rsidTr="00E47704">
        <w:trPr>
          <w:trHeight w:val="20"/>
        </w:trPr>
        <w:tc>
          <w:tcPr>
            <w:tcW w:w="5616" w:type="dxa"/>
            <w:tcBorders>
              <w:top w:val="nil"/>
              <w:left w:val="single" w:sz="4" w:space="0" w:color="auto"/>
              <w:bottom w:val="single" w:sz="4" w:space="0" w:color="auto"/>
              <w:right w:val="single" w:sz="4" w:space="0" w:color="auto"/>
            </w:tcBorders>
            <w:noWrap/>
            <w:vAlign w:val="bottom"/>
          </w:tcPr>
          <w:p w14:paraId="049C10C0" w14:textId="77777777" w:rsidR="00BE2572" w:rsidRPr="00E47704" w:rsidRDefault="00BE2572" w:rsidP="00C457EE">
            <w:pPr>
              <w:widowControl w:val="0"/>
              <w:tabs>
                <w:tab w:val="left" w:pos="851"/>
              </w:tabs>
              <w:rPr>
                <w:rFonts w:ascii="GHEA Grapalat" w:hAnsi="GHEA Grapalat" w:cs="Sylfaen"/>
              </w:rPr>
            </w:pPr>
            <w:r w:rsidRPr="00E47704">
              <w:rPr>
                <w:rFonts w:ascii="GHEA Grapalat" w:hAnsi="GHEA Grapalat"/>
              </w:rPr>
              <w:t>22.а.</w:t>
            </w:r>
            <w:r w:rsidRPr="00E47704">
              <w:rPr>
                <w:rFonts w:ascii="GHEA Grapalat" w:hAnsi="GHEA Grapalat"/>
              </w:rPr>
              <w:tab/>
              <w:t>Подписи бенефициара</w:t>
            </w:r>
          </w:p>
          <w:p w14:paraId="049C10C1" w14:textId="77777777" w:rsidR="00BE2572" w:rsidRPr="00E47704" w:rsidRDefault="00BE2572" w:rsidP="00C457EE">
            <w:pPr>
              <w:widowControl w:val="0"/>
              <w:rPr>
                <w:rFonts w:ascii="GHEA Grapalat" w:hAnsi="GHEA Grapalat" w:cs="Sylfaen"/>
              </w:rPr>
            </w:pPr>
          </w:p>
          <w:p w14:paraId="049C10C2"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C3" w14:textId="77777777" w:rsidR="00BE2572" w:rsidRPr="00E47704" w:rsidRDefault="00BE2572" w:rsidP="00C457EE">
            <w:pPr>
              <w:widowControl w:val="0"/>
              <w:rPr>
                <w:rFonts w:ascii="GHEA Grapalat" w:hAnsi="GHEA Grapalat" w:cs="Sylfaen"/>
              </w:rPr>
            </w:pPr>
          </w:p>
          <w:p w14:paraId="049C10C4"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5" w14:textId="77777777" w:rsidR="00BE2572" w:rsidRPr="00E47704" w:rsidRDefault="00BE2572" w:rsidP="00C457EE">
            <w:pPr>
              <w:widowControl w:val="0"/>
              <w:rPr>
                <w:rFonts w:ascii="GHEA Grapalat" w:hAnsi="GHEA Grapalat" w:cs="Sylfaen"/>
              </w:rPr>
            </w:pPr>
          </w:p>
          <w:p w14:paraId="049C10C6" w14:textId="77777777" w:rsidR="00BE2572" w:rsidRPr="00E47704" w:rsidRDefault="00BE2572" w:rsidP="00C457EE">
            <w:pPr>
              <w:widowControl w:val="0"/>
              <w:tabs>
                <w:tab w:val="left" w:pos="4545"/>
              </w:tabs>
              <w:rPr>
                <w:rFonts w:ascii="GHEA Grapalat" w:hAnsi="GHEA Grapalat" w:cs="Sylfaen"/>
              </w:rPr>
            </w:pPr>
            <w:r w:rsidRPr="00E47704">
              <w:rPr>
                <w:rFonts w:ascii="GHEA Grapalat" w:hAnsi="GHEA Grapalat"/>
              </w:rPr>
              <w:t>22.б.</w:t>
            </w:r>
            <w:r w:rsidRPr="00E47704">
              <w:rPr>
                <w:rFonts w:ascii="GHEA Grapalat" w:hAnsi="GHEA Grapalat"/>
              </w:rPr>
              <w:tab/>
              <w:t>М. П.</w:t>
            </w:r>
          </w:p>
          <w:p w14:paraId="049C10C7" w14:textId="77777777" w:rsidR="00BE2572" w:rsidRPr="00E47704" w:rsidRDefault="00BE2572" w:rsidP="00C457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49C10C8" w14:textId="77777777" w:rsidR="00BE2572" w:rsidRPr="00E47704" w:rsidRDefault="00BE2572" w:rsidP="00C457EE">
            <w:pPr>
              <w:widowControl w:val="0"/>
              <w:tabs>
                <w:tab w:val="left" w:pos="905"/>
              </w:tabs>
              <w:rPr>
                <w:rFonts w:ascii="GHEA Grapalat" w:hAnsi="GHEA Grapalat" w:cs="Sylfaen"/>
              </w:rPr>
            </w:pPr>
            <w:r w:rsidRPr="00E47704">
              <w:rPr>
                <w:rFonts w:ascii="GHEA Grapalat" w:hAnsi="GHEA Grapalat"/>
              </w:rPr>
              <w:t>21.а.</w:t>
            </w:r>
            <w:r w:rsidRPr="00E47704">
              <w:rPr>
                <w:rFonts w:ascii="GHEA Grapalat" w:hAnsi="GHEA Grapalat"/>
              </w:rPr>
              <w:tab/>
            </w:r>
            <w:r w:rsidRPr="00E47704">
              <w:rPr>
                <w:rFonts w:ascii="Calibri" w:hAnsi="Calibri" w:cs="Calibri"/>
              </w:rPr>
              <w:t> </w:t>
            </w:r>
            <w:r w:rsidRPr="00E47704">
              <w:rPr>
                <w:rFonts w:ascii="GHEA Grapalat" w:hAnsi="GHEA Grapalat"/>
              </w:rPr>
              <w:t>Подписи плательщика:</w:t>
            </w:r>
          </w:p>
          <w:p w14:paraId="049C10C9" w14:textId="77777777" w:rsidR="00BE2572" w:rsidRPr="00E47704" w:rsidRDefault="00BE2572" w:rsidP="00C457EE">
            <w:pPr>
              <w:widowControl w:val="0"/>
              <w:rPr>
                <w:rFonts w:ascii="GHEA Grapalat" w:hAnsi="GHEA Grapalat" w:cs="Sylfaen"/>
              </w:rPr>
            </w:pPr>
          </w:p>
          <w:p w14:paraId="049C10CA"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B" w14:textId="77777777" w:rsidR="00BE2572" w:rsidRPr="00E47704" w:rsidRDefault="00BE2572" w:rsidP="00C457EE">
            <w:pPr>
              <w:widowControl w:val="0"/>
              <w:jc w:val="right"/>
              <w:rPr>
                <w:rFonts w:ascii="GHEA Grapalat" w:hAnsi="GHEA Grapalat" w:cs="Tahoma"/>
              </w:rPr>
            </w:pPr>
          </w:p>
          <w:p w14:paraId="049C10CC"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D" w14:textId="77777777" w:rsidR="00BE2572" w:rsidRPr="00E47704" w:rsidRDefault="00BE2572" w:rsidP="00C457EE">
            <w:pPr>
              <w:widowControl w:val="0"/>
              <w:rPr>
                <w:rFonts w:ascii="GHEA Grapalat" w:hAnsi="GHEA Grapalat" w:cs="Sylfaen"/>
              </w:rPr>
            </w:pPr>
          </w:p>
          <w:p w14:paraId="049C10CE" w14:textId="77777777" w:rsidR="00BE2572" w:rsidRPr="00E47704" w:rsidRDefault="00BE2572" w:rsidP="00C457EE">
            <w:pPr>
              <w:widowControl w:val="0"/>
              <w:tabs>
                <w:tab w:val="left" w:pos="4539"/>
              </w:tabs>
              <w:rPr>
                <w:rFonts w:ascii="GHEA Grapalat" w:hAnsi="GHEA Grapalat" w:cs="Sylfaen"/>
              </w:rPr>
            </w:pPr>
            <w:r w:rsidRPr="00E47704">
              <w:rPr>
                <w:rFonts w:ascii="GHEA Grapalat" w:hAnsi="GHEA Grapalat"/>
              </w:rPr>
              <w:t>21.б.</w:t>
            </w:r>
            <w:r w:rsidRPr="00E47704">
              <w:rPr>
                <w:rFonts w:ascii="GHEA Grapalat" w:hAnsi="GHEA Grapalat"/>
              </w:rPr>
              <w:tab/>
              <w:t>М. П.</w:t>
            </w:r>
          </w:p>
        </w:tc>
      </w:tr>
      <w:tr w:rsidR="00B138F3" w:rsidRPr="00B138F3" w14:paraId="049C10DB" w14:textId="77777777" w:rsidTr="00E47704">
        <w:trPr>
          <w:trHeight w:val="20"/>
        </w:trPr>
        <w:tc>
          <w:tcPr>
            <w:tcW w:w="5616" w:type="dxa"/>
            <w:tcBorders>
              <w:top w:val="single" w:sz="4" w:space="0" w:color="auto"/>
              <w:left w:val="single" w:sz="4" w:space="0" w:color="auto"/>
              <w:right w:val="single" w:sz="4" w:space="0" w:color="auto"/>
            </w:tcBorders>
            <w:noWrap/>
            <w:vAlign w:val="bottom"/>
          </w:tcPr>
          <w:p w14:paraId="049C10D0" w14:textId="77777777" w:rsidR="00BE2572" w:rsidRPr="00E47704" w:rsidRDefault="00BE2572" w:rsidP="00C457EE">
            <w:pPr>
              <w:widowControl w:val="0"/>
              <w:rPr>
                <w:rFonts w:ascii="GHEA Grapalat" w:hAnsi="GHEA Grapalat" w:cs="Tahoma"/>
              </w:rPr>
            </w:pPr>
            <w:r w:rsidRPr="00E47704">
              <w:rPr>
                <w:rFonts w:ascii="GHEA Grapalat" w:hAnsi="GHEA Grapalat"/>
              </w:rPr>
              <w:t>24.а.</w:t>
            </w:r>
            <w:r w:rsidRPr="00E47704">
              <w:rPr>
                <w:rFonts w:ascii="GHEA Grapalat" w:hAnsi="GHEA Grapalat"/>
              </w:rPr>
              <w:tab/>
              <w:t xml:space="preserve"> Обслуживающая бенефициара финансовая организация </w:t>
            </w:r>
          </w:p>
          <w:p w14:paraId="049C10D1" w14:textId="77777777" w:rsidR="00BE2572" w:rsidRPr="00E47704" w:rsidRDefault="00BE2572" w:rsidP="00C457EE">
            <w:pPr>
              <w:widowControl w:val="0"/>
              <w:rPr>
                <w:rFonts w:ascii="GHEA Grapalat" w:hAnsi="GHEA Grapalat"/>
              </w:rPr>
            </w:pPr>
          </w:p>
          <w:p w14:paraId="049C10D2"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D3" w14:textId="77777777" w:rsidR="00BE2572" w:rsidRPr="00E47704" w:rsidRDefault="00BE2572" w:rsidP="00C457EE">
            <w:pPr>
              <w:widowControl w:val="0"/>
              <w:ind w:left="3828" w:right="13"/>
              <w:jc w:val="both"/>
              <w:rPr>
                <w:rFonts w:ascii="GHEA Grapalat" w:hAnsi="GHEA Grapalat" w:cs="Sylfaen"/>
                <w:vertAlign w:val="superscript"/>
              </w:rPr>
            </w:pPr>
            <w:r w:rsidRPr="00E47704">
              <w:rPr>
                <w:rFonts w:ascii="GHEA Grapalat" w:hAnsi="GHEA Grapalat"/>
                <w:vertAlign w:val="superscript"/>
              </w:rPr>
              <w:t>подпись/</w:t>
            </w:r>
          </w:p>
          <w:p w14:paraId="049C10D4" w14:textId="77777777" w:rsidR="00BE2572" w:rsidRPr="00E47704" w:rsidRDefault="00BE2572" w:rsidP="00C457EE">
            <w:pPr>
              <w:widowControl w:val="0"/>
              <w:rPr>
                <w:rFonts w:ascii="GHEA Grapalat" w:hAnsi="GHEA Grapalat" w:cs="Tahoma"/>
              </w:rPr>
            </w:pPr>
          </w:p>
          <w:p w14:paraId="049C10D5" w14:textId="77777777" w:rsidR="00BE2572" w:rsidRPr="00E47704" w:rsidRDefault="00BE2572" w:rsidP="00C457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49C10D6" w14:textId="77777777" w:rsidR="00BE2572" w:rsidRPr="00E47704" w:rsidRDefault="00BE2572" w:rsidP="00C457EE">
            <w:pPr>
              <w:widowControl w:val="0"/>
              <w:rPr>
                <w:rFonts w:ascii="GHEA Grapalat" w:hAnsi="GHEA Grapalat" w:cs="Tahoma"/>
              </w:rPr>
            </w:pPr>
            <w:r w:rsidRPr="00E47704">
              <w:rPr>
                <w:rFonts w:ascii="GHEA Grapalat" w:hAnsi="GHEA Grapalat"/>
              </w:rPr>
              <w:t>23.а.</w:t>
            </w:r>
            <w:r w:rsidRPr="00E47704">
              <w:rPr>
                <w:rFonts w:ascii="GHEA Grapalat" w:hAnsi="GHEA Grapalat"/>
              </w:rPr>
              <w:tab/>
              <w:t xml:space="preserve"> Обслуживающая плательщика финансовая организация </w:t>
            </w:r>
          </w:p>
          <w:p w14:paraId="049C10D7" w14:textId="77777777" w:rsidR="00BE2572" w:rsidRPr="00E47704" w:rsidRDefault="00BE2572" w:rsidP="00C457EE">
            <w:pPr>
              <w:widowControl w:val="0"/>
              <w:rPr>
                <w:rFonts w:ascii="GHEA Grapalat" w:hAnsi="GHEA Grapalat" w:cs="Tahoma"/>
              </w:rPr>
            </w:pPr>
          </w:p>
          <w:p w14:paraId="049C10D8"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D9" w14:textId="77777777" w:rsidR="00BE2572" w:rsidRPr="00E47704" w:rsidRDefault="00BE2572" w:rsidP="00C457EE">
            <w:pPr>
              <w:widowControl w:val="0"/>
              <w:ind w:right="983"/>
              <w:jc w:val="right"/>
              <w:rPr>
                <w:rFonts w:ascii="GHEA Grapalat" w:hAnsi="GHEA Grapalat" w:cs="Sylfaen"/>
                <w:vertAlign w:val="superscript"/>
              </w:rPr>
            </w:pPr>
            <w:r w:rsidRPr="00E47704">
              <w:rPr>
                <w:rFonts w:ascii="GHEA Grapalat" w:hAnsi="GHEA Grapalat"/>
                <w:vertAlign w:val="superscript"/>
              </w:rPr>
              <w:t>/подпись/</w:t>
            </w:r>
          </w:p>
          <w:p w14:paraId="049C10DA" w14:textId="77777777" w:rsidR="00BE2572" w:rsidRPr="00E47704" w:rsidRDefault="00BE2572" w:rsidP="00C457EE">
            <w:pPr>
              <w:widowControl w:val="0"/>
              <w:rPr>
                <w:rFonts w:ascii="GHEA Grapalat" w:hAnsi="GHEA Grapalat" w:cs="Arial"/>
              </w:rPr>
            </w:pPr>
          </w:p>
        </w:tc>
      </w:tr>
      <w:tr w:rsidR="00B138F3" w:rsidRPr="00B138F3" w14:paraId="049C10E2" w14:textId="77777777" w:rsidTr="00E47704">
        <w:trPr>
          <w:trHeight w:val="20"/>
        </w:trPr>
        <w:tc>
          <w:tcPr>
            <w:tcW w:w="5616" w:type="dxa"/>
            <w:tcBorders>
              <w:top w:val="nil"/>
              <w:left w:val="single" w:sz="4" w:space="0" w:color="auto"/>
              <w:bottom w:val="single" w:sz="4" w:space="0" w:color="auto"/>
              <w:right w:val="single" w:sz="4" w:space="0" w:color="auto"/>
            </w:tcBorders>
            <w:noWrap/>
            <w:vAlign w:val="bottom"/>
          </w:tcPr>
          <w:p w14:paraId="049C10DC" w14:textId="77777777" w:rsidR="00BE2572" w:rsidRPr="00E47704" w:rsidRDefault="00BE2572" w:rsidP="00C457EE">
            <w:pPr>
              <w:widowControl w:val="0"/>
              <w:tabs>
                <w:tab w:val="left" w:pos="4678"/>
              </w:tabs>
              <w:rPr>
                <w:rFonts w:ascii="GHEA Grapalat" w:hAnsi="GHEA Grapalat" w:cs="Sylfaen"/>
              </w:rPr>
            </w:pPr>
            <w:r w:rsidRPr="00E47704">
              <w:rPr>
                <w:rFonts w:ascii="GHEA Grapalat" w:hAnsi="GHEA Grapalat"/>
              </w:rPr>
              <w:t>24.б.</w:t>
            </w:r>
            <w:r w:rsidRPr="00E47704">
              <w:rPr>
                <w:rFonts w:ascii="GHEA Grapalat" w:hAnsi="GHEA Grapalat"/>
              </w:rPr>
              <w:tab/>
              <w:t>М. П.</w:t>
            </w:r>
          </w:p>
          <w:p w14:paraId="049C10DD" w14:textId="77777777" w:rsidR="00BE2572" w:rsidRPr="00E47704" w:rsidRDefault="00BE2572" w:rsidP="00C457EE">
            <w:pPr>
              <w:widowControl w:val="0"/>
              <w:rPr>
                <w:rFonts w:ascii="GHEA Grapalat" w:hAnsi="GHEA Grapalat" w:cs="Sylfaen"/>
              </w:rPr>
            </w:pPr>
          </w:p>
          <w:p w14:paraId="049C10DE" w14:textId="77777777" w:rsidR="00BE2572" w:rsidRPr="00E47704" w:rsidRDefault="00BE2572" w:rsidP="00C457EE">
            <w:pPr>
              <w:widowControl w:val="0"/>
              <w:ind w:right="155"/>
              <w:jc w:val="right"/>
              <w:rPr>
                <w:rFonts w:ascii="GHEA Grapalat" w:hAnsi="GHEA Grapalat" w:cs="Sylfaen"/>
                <w:lang w:val="en-US"/>
              </w:rPr>
            </w:pPr>
            <w:r w:rsidRPr="00E47704">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9C10DF" w14:textId="77777777" w:rsidR="00BE2572" w:rsidRPr="00E47704" w:rsidRDefault="00BE2572" w:rsidP="00C457EE">
            <w:pPr>
              <w:widowControl w:val="0"/>
              <w:tabs>
                <w:tab w:val="left" w:pos="4554"/>
              </w:tabs>
              <w:rPr>
                <w:rFonts w:ascii="GHEA Grapalat" w:hAnsi="GHEA Grapalat" w:cs="Sylfaen"/>
              </w:rPr>
            </w:pPr>
            <w:r w:rsidRPr="00E47704">
              <w:rPr>
                <w:rFonts w:ascii="GHEA Grapalat" w:hAnsi="GHEA Grapalat"/>
              </w:rPr>
              <w:t>23.б.</w:t>
            </w:r>
            <w:r w:rsidRPr="00E47704">
              <w:rPr>
                <w:rFonts w:ascii="GHEA Grapalat" w:hAnsi="GHEA Grapalat"/>
              </w:rPr>
              <w:tab/>
              <w:t>М. П.</w:t>
            </w:r>
          </w:p>
          <w:p w14:paraId="049C10E0" w14:textId="77777777" w:rsidR="00BE2572" w:rsidRPr="00E47704" w:rsidRDefault="00BE2572" w:rsidP="00C457EE">
            <w:pPr>
              <w:widowControl w:val="0"/>
              <w:rPr>
                <w:rFonts w:ascii="GHEA Grapalat" w:hAnsi="GHEA Grapalat"/>
              </w:rPr>
            </w:pPr>
          </w:p>
          <w:p w14:paraId="049C10E1"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23.в Дата исполнения: "___" ___ 20___г.</w:t>
            </w:r>
          </w:p>
        </w:tc>
      </w:tr>
    </w:tbl>
    <w:p w14:paraId="049C10E3" w14:textId="77777777" w:rsidR="00BE2572" w:rsidRPr="00B138F3" w:rsidRDefault="00BE2572" w:rsidP="00C457EE">
      <w:pPr>
        <w:widowControl w:val="0"/>
        <w:jc w:val="center"/>
        <w:rPr>
          <w:rFonts w:ascii="GHEA Grapalat" w:hAnsi="GHEA Grapalat" w:cs="Sylfaen"/>
        </w:rPr>
      </w:pPr>
    </w:p>
    <w:p w14:paraId="049C10E4" w14:textId="77777777" w:rsidR="00BE2572" w:rsidRPr="00B138F3" w:rsidRDefault="00BE2572" w:rsidP="00C457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9C10E5" w14:textId="77777777" w:rsidR="00BE2572" w:rsidRPr="00B138F3" w:rsidRDefault="00BE2572" w:rsidP="00C457EE">
      <w:pPr>
        <w:rPr>
          <w:rFonts w:ascii="GHEA Grapalat" w:hAnsi="GHEA Grapalat" w:cs="Sylfaen"/>
        </w:rPr>
      </w:pPr>
      <w:r w:rsidRPr="00B138F3">
        <w:rPr>
          <w:rFonts w:ascii="GHEA Grapalat" w:hAnsi="GHEA Grapalat" w:cs="Sylfaen"/>
        </w:rPr>
        <w:br w:type="page"/>
      </w:r>
    </w:p>
    <w:p w14:paraId="049C10E6" w14:textId="77777777" w:rsidR="00BE2572" w:rsidRPr="00B138F3" w:rsidRDefault="00BE2572" w:rsidP="00C457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49C10F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E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9C10E8"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9C10E9"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9C10EA"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9C10EB"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49C10EC"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9C10ED"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Сторона,</w:t>
            </w:r>
          </w:p>
          <w:p w14:paraId="049C10EE"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49C10EF"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9C10F0"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9C1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2"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10F3"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9C10F4"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9C10F5"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49C10F6"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49C10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10F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9C10F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F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0F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9C1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49C10FF"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49C110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0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9C11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0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C1105"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49C110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08" w14:textId="77777777" w:rsidR="00BE2572" w:rsidRPr="00B138F3" w:rsidRDefault="00BE2572"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10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9C11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0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49C110C"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9C110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0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9C111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49C111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9C111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1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9C111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C111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49C111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1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1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9C111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49C112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49C112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2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2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9C112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2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49C112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9C112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2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2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49C112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2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9C112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49C112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3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9C113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49C11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3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49C113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9C113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3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113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9C11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3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49C113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49C113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3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49C114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9C114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9C114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4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4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49C114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9C114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4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4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9C114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9C115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C115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5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5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49C115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9C11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5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49C115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9C115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5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5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115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9C11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5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49C115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9C115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6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6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49C116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49C116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9C116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6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9C116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49C116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6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C116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70" w14:textId="77777777" w:rsidR="00BE2572" w:rsidRPr="00B138F3" w:rsidDel="0010680B" w:rsidRDefault="00BE2572" w:rsidP="00C457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9C117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9C117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73" w14:textId="77777777" w:rsidR="00BE2572" w:rsidRPr="00B138F3" w:rsidRDefault="00BE2572" w:rsidP="00C457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9C1174" w14:textId="77777777" w:rsidR="00BE2572" w:rsidRPr="00B138F3" w:rsidRDefault="00BE2572" w:rsidP="00C457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49C117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9C117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049C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7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49C117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9C117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7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7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9C117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9C117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1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8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C118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18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8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8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9C118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49C118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49C11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8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49C118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18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8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8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9C118D" w14:textId="77777777" w:rsidR="00BE2572" w:rsidRPr="00B138F3" w:rsidRDefault="00BE2572"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18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9C118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9C11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9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9C119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19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9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9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49C119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9C11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9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9C119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19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9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9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9C119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49C119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9C11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49C11A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1A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A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A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1A5" w14:textId="77777777" w:rsidR="00BE2572" w:rsidRPr="00B138F3" w:rsidRDefault="00BE2572" w:rsidP="00C457EE">
            <w:pPr>
              <w:widowControl w:val="0"/>
              <w:jc w:val="center"/>
              <w:rPr>
                <w:rFonts w:ascii="GHEA Grapalat" w:hAnsi="GHEA Grapalat"/>
                <w:sz w:val="18"/>
                <w:szCs w:val="18"/>
              </w:rPr>
            </w:pPr>
          </w:p>
        </w:tc>
      </w:tr>
      <w:tr w:rsidR="00B138F3" w:rsidRPr="00B138F3" w14:paraId="049C11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49C11A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9C11A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A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A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1AC" w14:textId="77777777" w:rsidR="00BE2572" w:rsidRPr="00B138F3" w:rsidRDefault="00BE2572" w:rsidP="00C457EE">
            <w:pPr>
              <w:widowControl w:val="0"/>
              <w:jc w:val="center"/>
              <w:rPr>
                <w:rFonts w:ascii="GHEA Grapalat" w:hAnsi="GHEA Grapalat"/>
                <w:sz w:val="18"/>
                <w:szCs w:val="18"/>
              </w:rPr>
            </w:pPr>
          </w:p>
        </w:tc>
      </w:tr>
      <w:tr w:rsidR="00B138F3" w:rsidRPr="00B138F3" w14:paraId="049C11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49C11A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9C11B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B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9C11B3" w14:textId="77777777" w:rsidR="00BE2572" w:rsidRPr="00B138F3" w:rsidRDefault="00BE2572" w:rsidP="00C457EE">
            <w:pPr>
              <w:widowControl w:val="0"/>
              <w:jc w:val="center"/>
              <w:rPr>
                <w:rFonts w:ascii="GHEA Grapalat" w:hAnsi="GHEA Grapalat"/>
                <w:sz w:val="18"/>
                <w:szCs w:val="18"/>
              </w:rPr>
            </w:pPr>
          </w:p>
        </w:tc>
      </w:tr>
      <w:tr w:rsidR="00B138F3" w:rsidRPr="00B138F3" w14:paraId="049C11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B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049C11B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49C11B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B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BA" w14:textId="77777777" w:rsidR="00BE2572" w:rsidRPr="00B138F3" w:rsidRDefault="00BE2572" w:rsidP="00C457EE">
            <w:pPr>
              <w:widowControl w:val="0"/>
              <w:jc w:val="center"/>
              <w:rPr>
                <w:rFonts w:ascii="GHEA Grapalat" w:hAnsi="GHEA Grapalat"/>
                <w:sz w:val="18"/>
                <w:szCs w:val="18"/>
              </w:rPr>
            </w:pPr>
          </w:p>
        </w:tc>
      </w:tr>
      <w:tr w:rsidR="00B138F3" w:rsidRPr="00B138F3" w14:paraId="049C11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B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9C11B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1B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C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C1" w14:textId="77777777" w:rsidR="00BE2572" w:rsidRPr="00B138F3" w:rsidRDefault="00BE2572" w:rsidP="00C457EE">
            <w:pPr>
              <w:widowControl w:val="0"/>
              <w:jc w:val="center"/>
              <w:rPr>
                <w:rFonts w:ascii="GHEA Grapalat" w:hAnsi="GHEA Grapalat"/>
                <w:sz w:val="18"/>
                <w:szCs w:val="18"/>
              </w:rPr>
            </w:pPr>
          </w:p>
        </w:tc>
      </w:tr>
      <w:tr w:rsidR="00FF3DE9" w:rsidRPr="00B138F3" w14:paraId="049C11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C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C11C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C11C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C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C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C8" w14:textId="77777777" w:rsidR="00BE2572" w:rsidRPr="00B138F3" w:rsidRDefault="00BE2572" w:rsidP="00C457EE">
            <w:pPr>
              <w:widowControl w:val="0"/>
              <w:jc w:val="center"/>
              <w:rPr>
                <w:rFonts w:ascii="GHEA Grapalat" w:hAnsi="GHEA Grapalat"/>
                <w:sz w:val="18"/>
                <w:szCs w:val="18"/>
              </w:rPr>
            </w:pPr>
          </w:p>
        </w:tc>
      </w:tr>
    </w:tbl>
    <w:p w14:paraId="049C11CA" w14:textId="77777777" w:rsidR="00BE2572" w:rsidRPr="00B138F3" w:rsidRDefault="00BE2572" w:rsidP="00C457EE">
      <w:pPr>
        <w:widowControl w:val="0"/>
        <w:ind w:left="567" w:right="565"/>
        <w:jc w:val="center"/>
        <w:rPr>
          <w:rFonts w:ascii="GHEA Grapalat" w:hAnsi="GHEA Grapalat"/>
          <w:b/>
        </w:rPr>
      </w:pPr>
    </w:p>
    <w:p w14:paraId="049C11CB" w14:textId="77777777" w:rsidR="00BE2572" w:rsidRPr="00B138F3" w:rsidRDefault="00BE2572" w:rsidP="00C457EE">
      <w:pPr>
        <w:widowControl w:val="0"/>
        <w:ind w:left="567" w:right="565"/>
        <w:jc w:val="center"/>
        <w:rPr>
          <w:rFonts w:ascii="GHEA Grapalat" w:hAnsi="GHEA Grapalat"/>
          <w:b/>
        </w:rPr>
      </w:pPr>
    </w:p>
    <w:p w14:paraId="049C11CC" w14:textId="77777777" w:rsidR="00BE2572" w:rsidRPr="00B138F3" w:rsidRDefault="00BE2572" w:rsidP="00C457EE">
      <w:pPr>
        <w:widowControl w:val="0"/>
        <w:ind w:left="567" w:right="565"/>
        <w:jc w:val="center"/>
        <w:rPr>
          <w:rFonts w:ascii="GHEA Grapalat" w:hAnsi="GHEA Grapalat"/>
          <w:b/>
        </w:rPr>
      </w:pPr>
    </w:p>
    <w:p w14:paraId="049C11CD" w14:textId="77777777" w:rsidR="00BE2572" w:rsidRPr="00B138F3" w:rsidRDefault="00BE2572" w:rsidP="00C457EE">
      <w:pPr>
        <w:widowControl w:val="0"/>
        <w:ind w:left="567" w:right="565"/>
        <w:jc w:val="center"/>
        <w:rPr>
          <w:rFonts w:ascii="GHEA Grapalat" w:hAnsi="GHEA Grapalat"/>
          <w:b/>
        </w:rPr>
      </w:pPr>
    </w:p>
    <w:p w14:paraId="049C11CE" w14:textId="77777777" w:rsidR="00BE2572" w:rsidRPr="00B138F3" w:rsidRDefault="00BE2572" w:rsidP="00C457EE">
      <w:pPr>
        <w:widowControl w:val="0"/>
        <w:ind w:left="567" w:right="565"/>
        <w:jc w:val="center"/>
        <w:rPr>
          <w:rFonts w:ascii="GHEA Grapalat" w:hAnsi="GHEA Grapalat"/>
          <w:b/>
        </w:rPr>
      </w:pPr>
    </w:p>
    <w:p w14:paraId="049C11CF" w14:textId="77777777" w:rsidR="00BE2572" w:rsidRPr="00B138F3" w:rsidRDefault="00BE2572" w:rsidP="00C457EE">
      <w:pPr>
        <w:widowControl w:val="0"/>
        <w:ind w:left="567" w:right="565"/>
        <w:jc w:val="center"/>
        <w:rPr>
          <w:rFonts w:ascii="GHEA Grapalat" w:hAnsi="GHEA Grapalat"/>
          <w:b/>
        </w:rPr>
      </w:pPr>
    </w:p>
    <w:p w14:paraId="049C11D0" w14:textId="77777777" w:rsidR="00BE2572" w:rsidRPr="00B138F3" w:rsidRDefault="00BE2572" w:rsidP="00C457EE">
      <w:pPr>
        <w:widowControl w:val="0"/>
        <w:ind w:left="567" w:right="565"/>
        <w:jc w:val="center"/>
        <w:rPr>
          <w:rFonts w:ascii="GHEA Grapalat" w:hAnsi="GHEA Grapalat"/>
          <w:b/>
        </w:rPr>
      </w:pPr>
    </w:p>
    <w:p w14:paraId="049C11D1" w14:textId="77777777" w:rsidR="00BE2572" w:rsidRPr="00B138F3" w:rsidRDefault="00BE2572" w:rsidP="00C457EE">
      <w:pPr>
        <w:widowControl w:val="0"/>
        <w:ind w:left="567" w:right="565"/>
        <w:jc w:val="center"/>
        <w:rPr>
          <w:rFonts w:ascii="GHEA Grapalat" w:hAnsi="GHEA Grapalat"/>
          <w:b/>
        </w:rPr>
      </w:pPr>
    </w:p>
    <w:p w14:paraId="049C11D2" w14:textId="77777777" w:rsidR="00BE2572" w:rsidRPr="00B138F3" w:rsidRDefault="00BE2572" w:rsidP="00C457EE">
      <w:pPr>
        <w:widowControl w:val="0"/>
        <w:ind w:left="567" w:right="565"/>
        <w:jc w:val="center"/>
        <w:rPr>
          <w:rFonts w:ascii="GHEA Grapalat" w:hAnsi="GHEA Grapalat"/>
          <w:b/>
        </w:rPr>
      </w:pPr>
    </w:p>
    <w:p w14:paraId="049C11D3" w14:textId="77777777" w:rsidR="00BE2572" w:rsidRPr="00B138F3" w:rsidRDefault="00BE2572" w:rsidP="00C457EE">
      <w:pPr>
        <w:widowControl w:val="0"/>
        <w:ind w:left="567" w:right="565"/>
        <w:jc w:val="center"/>
        <w:rPr>
          <w:rFonts w:ascii="GHEA Grapalat" w:hAnsi="GHEA Grapalat"/>
          <w:b/>
        </w:rPr>
      </w:pPr>
    </w:p>
    <w:p w14:paraId="049C11D4" w14:textId="77777777" w:rsidR="000A214C" w:rsidRPr="00B138F3" w:rsidRDefault="000A214C" w:rsidP="00C457EE">
      <w:pPr>
        <w:widowControl w:val="0"/>
        <w:jc w:val="both"/>
        <w:rPr>
          <w:rFonts w:ascii="GHEA Grapalat" w:hAnsi="GHEA Grapalat"/>
        </w:rPr>
      </w:pPr>
      <w:r w:rsidRPr="00B138F3">
        <w:rPr>
          <w:rFonts w:ascii="GHEA Grapalat" w:hAnsi="GHEA Grapalat"/>
        </w:rPr>
        <w:br w:type="page"/>
      </w:r>
    </w:p>
    <w:p w14:paraId="049C11D5" w14:textId="77777777" w:rsidR="00071D1C" w:rsidRPr="00B138F3" w:rsidRDefault="00B2572B" w:rsidP="00C457EE">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049C11D6" w14:textId="7DC008CA" w:rsidR="00071D1C" w:rsidRPr="00B138F3" w:rsidRDefault="00071D1C" w:rsidP="00C457EE">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B0745">
        <w:rPr>
          <w:rFonts w:ascii="GHEA Grapalat" w:hAnsi="GHEA Grapalat"/>
          <w:b/>
          <w:sz w:val="24"/>
          <w:szCs w:val="24"/>
        </w:rPr>
        <w:t>ՍՄ-ՏՀ-ԳՀԱՊՁԲ-25/10</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3"/>
        <w:t>*</w:t>
      </w:r>
    </w:p>
    <w:p w14:paraId="049C11D7" w14:textId="77777777" w:rsidR="008D352C" w:rsidRPr="00B138F3" w:rsidRDefault="008D352C" w:rsidP="00C457EE">
      <w:pPr>
        <w:widowControl w:val="0"/>
        <w:ind w:left="-142" w:firstLine="142"/>
        <w:jc w:val="center"/>
        <w:rPr>
          <w:rFonts w:ascii="GHEA Grapalat" w:hAnsi="GHEA Grapalat"/>
          <w:i/>
        </w:rPr>
      </w:pPr>
    </w:p>
    <w:p w14:paraId="049C11D8" w14:textId="77777777" w:rsidR="00071D1C" w:rsidRPr="00B138F3" w:rsidRDefault="00071D1C" w:rsidP="00C457EE">
      <w:pPr>
        <w:widowControl w:val="0"/>
        <w:ind w:left="-142" w:firstLine="142"/>
        <w:jc w:val="center"/>
        <w:rPr>
          <w:rFonts w:ascii="GHEA Grapalat" w:hAnsi="GHEA Grapalat"/>
          <w:b/>
        </w:rPr>
      </w:pPr>
      <w:r w:rsidRPr="00B138F3">
        <w:rPr>
          <w:rFonts w:ascii="GHEA Grapalat" w:hAnsi="GHEA Grapalat"/>
          <w:b/>
        </w:rPr>
        <w:t xml:space="preserve">ДОГОВОР </w:t>
      </w:r>
    </w:p>
    <w:p w14:paraId="049C11D9" w14:textId="77777777" w:rsidR="00071D1C" w:rsidRPr="00B138F3" w:rsidRDefault="00071D1C" w:rsidP="00C457EE">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49C11DA" w14:textId="77777777" w:rsidR="00071D1C" w:rsidRPr="00B138F3" w:rsidRDefault="00071D1C" w:rsidP="00C457EE">
      <w:pPr>
        <w:widowControl w:val="0"/>
        <w:ind w:left="-142" w:firstLine="142"/>
        <w:jc w:val="center"/>
        <w:rPr>
          <w:rFonts w:ascii="GHEA Grapalat" w:hAnsi="GHEA Grapalat"/>
          <w:b/>
          <w:u w:val="single"/>
        </w:rPr>
      </w:pPr>
      <w:r w:rsidRPr="00B138F3">
        <w:rPr>
          <w:rFonts w:ascii="GHEA Grapalat" w:hAnsi="GHEA Grapalat"/>
          <w:b/>
        </w:rPr>
        <w:t>№ ____________________</w:t>
      </w:r>
    </w:p>
    <w:p w14:paraId="049C11DB" w14:textId="77777777" w:rsidR="00071D1C" w:rsidRPr="00B138F3" w:rsidRDefault="00071D1C" w:rsidP="00C457EE">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049C11DE" w14:textId="77777777" w:rsidTr="00F15CED">
        <w:tc>
          <w:tcPr>
            <w:tcW w:w="4643" w:type="dxa"/>
          </w:tcPr>
          <w:p w14:paraId="049C11DC" w14:textId="77777777" w:rsidR="00F15CED" w:rsidRPr="00B138F3" w:rsidRDefault="00F83E0A" w:rsidP="00C457EE">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049C11DD" w14:textId="77777777" w:rsidR="00F15CED" w:rsidRPr="00B138F3" w:rsidRDefault="00F15CED" w:rsidP="00C457EE">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49C11DF" w14:textId="77777777" w:rsidR="00071D1C" w:rsidRPr="00B138F3" w:rsidRDefault="00071D1C" w:rsidP="00C457EE">
      <w:pPr>
        <w:widowControl w:val="0"/>
        <w:tabs>
          <w:tab w:val="left" w:pos="720"/>
          <w:tab w:val="left" w:pos="1440"/>
          <w:tab w:val="left" w:pos="8865"/>
        </w:tabs>
        <w:jc w:val="center"/>
        <w:rPr>
          <w:rFonts w:ascii="GHEA Grapalat" w:hAnsi="GHEA Grapalat" w:cs="Sylfaen"/>
        </w:rPr>
      </w:pPr>
    </w:p>
    <w:p w14:paraId="049C11E0" w14:textId="77777777" w:rsidR="00071D1C" w:rsidRPr="00BC6D5C" w:rsidRDefault="006B3AE3" w:rsidP="00BC6D5C">
      <w:pPr>
        <w:widowControl w:val="0"/>
        <w:jc w:val="both"/>
        <w:rPr>
          <w:rFonts w:ascii="GHEA Grapalat" w:hAnsi="GHEA Grapalat"/>
          <w:sz w:val="20"/>
          <w:szCs w:val="20"/>
        </w:rPr>
      </w:pPr>
      <w:r w:rsidRPr="00BC6D5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BC6D5C">
        <w:rPr>
          <w:rFonts w:ascii="GHEA Grapalat" w:hAnsi="GHEA Grapalat"/>
          <w:sz w:val="20"/>
          <w:szCs w:val="20"/>
        </w:rPr>
        <w:t xml:space="preserve"> </w:t>
      </w:r>
      <w:r w:rsidRPr="00BC6D5C">
        <w:rPr>
          <w:rFonts w:ascii="GHEA Grapalat" w:hAnsi="GHEA Grapalat"/>
          <w:sz w:val="20"/>
          <w:szCs w:val="20"/>
        </w:rPr>
        <w:t>__________________, в лице директора</w:t>
      </w:r>
      <w:r w:rsidR="00D5443D" w:rsidRPr="00BC6D5C">
        <w:rPr>
          <w:rFonts w:ascii="GHEA Grapalat" w:hAnsi="GHEA Grapalat"/>
          <w:sz w:val="20"/>
          <w:szCs w:val="20"/>
        </w:rPr>
        <w:t xml:space="preserve"> </w:t>
      </w:r>
      <w:r w:rsidRPr="00BC6D5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049C11E1" w14:textId="77777777" w:rsidR="00071D1C" w:rsidRPr="00BC6D5C" w:rsidRDefault="00071D1C" w:rsidP="00C457EE">
      <w:pPr>
        <w:widowControl w:val="0"/>
        <w:jc w:val="center"/>
        <w:rPr>
          <w:rFonts w:ascii="GHEA Grapalat" w:hAnsi="GHEA Grapalat" w:cs="Times Armenian"/>
          <w:b/>
          <w:sz w:val="20"/>
          <w:szCs w:val="20"/>
        </w:rPr>
      </w:pPr>
      <w:r w:rsidRPr="00BC6D5C">
        <w:rPr>
          <w:rFonts w:ascii="GHEA Grapalat" w:hAnsi="GHEA Grapalat"/>
          <w:b/>
          <w:sz w:val="20"/>
          <w:szCs w:val="20"/>
        </w:rPr>
        <w:t>1. ПРЕДМЕТ ДОГОВОРА</w:t>
      </w:r>
    </w:p>
    <w:p w14:paraId="049C11E2" w14:textId="77777777" w:rsidR="00071D1C" w:rsidRPr="00BC6D5C" w:rsidRDefault="00071D1C" w:rsidP="00C457EE">
      <w:pPr>
        <w:widowControl w:val="0"/>
        <w:tabs>
          <w:tab w:val="left" w:pos="1134"/>
        </w:tabs>
        <w:ind w:firstLine="567"/>
        <w:jc w:val="both"/>
        <w:rPr>
          <w:rFonts w:ascii="GHEA Grapalat" w:hAnsi="GHEA Grapalat" w:cs="Times Armenian"/>
          <w:sz w:val="20"/>
          <w:szCs w:val="20"/>
        </w:rPr>
      </w:pPr>
      <w:r w:rsidRPr="00BC6D5C">
        <w:rPr>
          <w:rFonts w:ascii="GHEA Grapalat" w:hAnsi="GHEA Grapalat"/>
          <w:sz w:val="20"/>
          <w:szCs w:val="20"/>
        </w:rPr>
        <w:t>1.1.</w:t>
      </w:r>
      <w:r w:rsidR="00F15CED" w:rsidRPr="00BC6D5C">
        <w:rPr>
          <w:rFonts w:ascii="GHEA Grapalat" w:hAnsi="GHEA Grapalat"/>
          <w:sz w:val="20"/>
          <w:szCs w:val="20"/>
        </w:rPr>
        <w:tab/>
      </w:r>
      <w:r w:rsidRPr="00BC6D5C">
        <w:rPr>
          <w:rFonts w:ascii="GHEA Grapalat" w:hAnsi="GHEA Grapalat"/>
          <w:spacing w:val="6"/>
          <w:sz w:val="20"/>
          <w:szCs w:val="20"/>
        </w:rPr>
        <w:t>Продавец обязуется в установленном настоящим Договором (далее</w:t>
      </w:r>
      <w:r w:rsidR="00F15CED" w:rsidRPr="00BC6D5C">
        <w:rPr>
          <w:rFonts w:ascii="Courier New" w:hAnsi="Courier New" w:cs="Courier New"/>
          <w:spacing w:val="6"/>
          <w:sz w:val="20"/>
          <w:szCs w:val="20"/>
          <w:lang w:val="en-US"/>
        </w:rPr>
        <w:t> </w:t>
      </w:r>
      <w:r w:rsidRPr="00BC6D5C">
        <w:rPr>
          <w:rFonts w:ascii="GHEA Grapalat" w:hAnsi="GHEA Grapalat"/>
          <w:spacing w:val="6"/>
          <w:sz w:val="20"/>
          <w:szCs w:val="20"/>
        </w:rPr>
        <w:t xml:space="preserve">— договор) </w:t>
      </w:r>
      <w:r w:rsidRPr="00BC6D5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49C11E3" w14:textId="77777777" w:rsidR="00071D1C" w:rsidRPr="00BC6D5C" w:rsidRDefault="00071D1C" w:rsidP="00C457EE">
      <w:pPr>
        <w:widowControl w:val="0"/>
        <w:ind w:firstLine="709"/>
        <w:jc w:val="both"/>
        <w:rPr>
          <w:rFonts w:ascii="GHEA Grapalat" w:hAnsi="GHEA Grapalat" w:cs="Times Armenian"/>
          <w:sz w:val="20"/>
          <w:szCs w:val="20"/>
        </w:rPr>
      </w:pPr>
    </w:p>
    <w:p w14:paraId="049C11E4"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2.ПРАВА И ОБЯЗАННОСТИ СТОРОН</w:t>
      </w:r>
    </w:p>
    <w:p w14:paraId="049C11E5"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9D71F8" w:rsidRPr="00BC6D5C">
        <w:rPr>
          <w:rFonts w:ascii="GHEA Grapalat" w:hAnsi="GHEA Grapalat"/>
          <w:b/>
          <w:sz w:val="20"/>
          <w:szCs w:val="20"/>
        </w:rPr>
        <w:t>1.</w:t>
      </w:r>
      <w:r w:rsidR="009D71F8" w:rsidRPr="00BC6D5C">
        <w:rPr>
          <w:rFonts w:ascii="GHEA Grapalat" w:hAnsi="GHEA Grapalat"/>
          <w:b/>
          <w:sz w:val="20"/>
          <w:szCs w:val="20"/>
        </w:rPr>
        <w:tab/>
      </w:r>
      <w:r w:rsidRPr="00BC6D5C">
        <w:rPr>
          <w:rFonts w:ascii="GHEA Grapalat" w:hAnsi="GHEA Grapalat"/>
          <w:b/>
          <w:sz w:val="20"/>
          <w:szCs w:val="20"/>
        </w:rPr>
        <w:t>Покупатель имеет право:</w:t>
      </w:r>
    </w:p>
    <w:p w14:paraId="049C11E6" w14:textId="4CB43BDE"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Отказываться от товара в случае непоставки товара Продавцом в</w:t>
      </w:r>
      <w:r w:rsidR="005250C2" w:rsidRPr="00BC6D5C">
        <w:rPr>
          <w:rFonts w:ascii="Courier New" w:hAnsi="Courier New" w:cs="Courier New"/>
          <w:sz w:val="20"/>
          <w:szCs w:val="20"/>
          <w:lang w:val="en-US"/>
        </w:rPr>
        <w:t> </w:t>
      </w:r>
      <w:r w:rsidRPr="00BC6D5C">
        <w:rPr>
          <w:rFonts w:ascii="GHEA Grapalat" w:hAnsi="GHEA Grapalat"/>
          <w:sz w:val="20"/>
          <w:szCs w:val="20"/>
        </w:rPr>
        <w:t xml:space="preserve">установленный договором срок, если сроки поставки были нарушены более чем на </w:t>
      </w:r>
      <w:r w:rsidR="005A480B">
        <w:rPr>
          <w:rFonts w:ascii="GHEA Grapalat" w:hAnsi="GHEA Grapalat"/>
          <w:sz w:val="20"/>
          <w:szCs w:val="20"/>
        </w:rPr>
        <w:t>10</w:t>
      </w:r>
      <w:r w:rsidRPr="00BC6D5C">
        <w:rPr>
          <w:rFonts w:ascii="GHEA Grapalat" w:hAnsi="GHEA Grapalat"/>
          <w:sz w:val="20"/>
          <w:szCs w:val="20"/>
        </w:rPr>
        <w:t xml:space="preserve"> дней.</w:t>
      </w:r>
    </w:p>
    <w:p w14:paraId="049C11E7"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049C11E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требовать возмещения расходов, произведенных им по причине ненадлежащего качества товара;</w:t>
      </w:r>
    </w:p>
    <w:p w14:paraId="049C11E9"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49C11EA"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в)</w:t>
      </w:r>
      <w:r w:rsidR="005250C2" w:rsidRPr="00BC6D5C">
        <w:rPr>
          <w:rFonts w:ascii="GHEA Grapalat" w:hAnsi="GHEA Grapalat"/>
          <w:sz w:val="20"/>
          <w:szCs w:val="20"/>
        </w:rPr>
        <w:tab/>
      </w:r>
      <w:r w:rsidRPr="00BC6D5C">
        <w:rPr>
          <w:rFonts w:ascii="GHEA Grapalat" w:hAnsi="GHEA Grapalat"/>
          <w:sz w:val="20"/>
          <w:szCs w:val="20"/>
        </w:rPr>
        <w:t>отказываться от исполнения договора и требовать возврата уплаченной за товар суммы.</w:t>
      </w:r>
    </w:p>
    <w:p w14:paraId="049C11E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 xml:space="preserve">Если передан товар в количестве меньше оговоренного в договоре, то: </w:t>
      </w:r>
    </w:p>
    <w:p w14:paraId="049C11EC"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требовать восполнения недопереданного количества</w:t>
      </w:r>
      <w:r w:rsidR="00AA7117" w:rsidRPr="00BC6D5C">
        <w:rPr>
          <w:rFonts w:ascii="GHEA Grapalat" w:hAnsi="GHEA Grapalat"/>
          <w:sz w:val="20"/>
          <w:szCs w:val="20"/>
        </w:rPr>
        <w:t xml:space="preserve"> </w:t>
      </w:r>
      <w:r w:rsidRPr="00BC6D5C">
        <w:rPr>
          <w:rFonts w:ascii="GHEA Grapalat" w:hAnsi="GHEA Grapalat"/>
          <w:sz w:val="20"/>
          <w:szCs w:val="20"/>
        </w:rPr>
        <w:t>товара;</w:t>
      </w:r>
    </w:p>
    <w:p w14:paraId="049C11ED"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49C11E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2.1.4</w:t>
      </w:r>
      <w:r w:rsidR="005250C2" w:rsidRPr="00BC6D5C">
        <w:rPr>
          <w:rFonts w:ascii="GHEA Grapalat" w:hAnsi="GHEA Grapalat"/>
          <w:sz w:val="20"/>
          <w:szCs w:val="20"/>
        </w:rPr>
        <w:t>.</w:t>
      </w:r>
      <w:r w:rsidR="005250C2" w:rsidRPr="00BC6D5C">
        <w:rPr>
          <w:rFonts w:ascii="GHEA Grapalat" w:hAnsi="GHEA Grapalat"/>
          <w:sz w:val="20"/>
          <w:szCs w:val="20"/>
        </w:rPr>
        <w:tab/>
      </w:r>
      <w:r w:rsidRPr="00BC6D5C">
        <w:rPr>
          <w:rFonts w:ascii="GHEA Grapalat" w:hAnsi="GHEA Grapalat"/>
          <w:sz w:val="20"/>
          <w:szCs w:val="20"/>
        </w:rPr>
        <w:t>Если передан товар с нарушением условия его вида, по своему усмотрению:</w:t>
      </w:r>
    </w:p>
    <w:p w14:paraId="049C11EF"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049C11F0"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049C11F1"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в)</w:t>
      </w:r>
      <w:r w:rsidR="005250C2" w:rsidRPr="00BC6D5C">
        <w:rPr>
          <w:rFonts w:ascii="GHEA Grapalat" w:hAnsi="GHEA Grapalat"/>
          <w:sz w:val="20"/>
          <w:szCs w:val="20"/>
        </w:rPr>
        <w:tab/>
      </w:r>
      <w:r w:rsidRPr="00BC6D5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C6D5C">
        <w:rPr>
          <w:rFonts w:ascii="Courier New" w:hAnsi="Courier New" w:cs="Courier New"/>
          <w:sz w:val="20"/>
          <w:szCs w:val="20"/>
          <w:lang w:val="en-US"/>
        </w:rPr>
        <w:t> </w:t>
      </w:r>
      <w:r w:rsidRPr="00BC6D5C">
        <w:rPr>
          <w:rFonts w:ascii="GHEA Grapalat" w:hAnsi="GHEA Grapalat"/>
          <w:sz w:val="20"/>
          <w:szCs w:val="20"/>
        </w:rPr>
        <w:t>виду.</w:t>
      </w:r>
    </w:p>
    <w:p w14:paraId="049C11F2" w14:textId="77777777" w:rsidR="009E45F3"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49C11F3"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Требовать у Продавца возмещения убытков, если Покупатель в</w:t>
      </w:r>
      <w:r w:rsidR="005250C2" w:rsidRPr="00BC6D5C">
        <w:rPr>
          <w:rFonts w:ascii="Courier New" w:hAnsi="Courier New" w:cs="Courier New"/>
          <w:sz w:val="20"/>
          <w:szCs w:val="20"/>
          <w:lang w:val="en-US"/>
        </w:rPr>
        <w:t> </w:t>
      </w:r>
      <w:r w:rsidRPr="00BC6D5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49C11F4"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049C11F5"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lastRenderedPageBreak/>
        <w:t>2.1.7.</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Нарушение договора Продавцом считается существенным, если:</w:t>
      </w:r>
    </w:p>
    <w:p w14:paraId="049C11F6"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049C11F7" w14:textId="584DCFE9"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сроки поставки товара нарушены более чем на </w:t>
      </w:r>
      <w:r w:rsidR="005A480B">
        <w:rPr>
          <w:rFonts w:ascii="GHEA Grapalat" w:hAnsi="GHEA Grapalat"/>
          <w:sz w:val="20"/>
          <w:szCs w:val="20"/>
        </w:rPr>
        <w:t>10</w:t>
      </w:r>
      <w:r w:rsidRPr="00BC6D5C">
        <w:rPr>
          <w:rFonts w:ascii="GHEA Grapalat" w:hAnsi="GHEA Grapalat"/>
          <w:sz w:val="20"/>
          <w:szCs w:val="20"/>
        </w:rPr>
        <w:t xml:space="preserve"> дней;</w:t>
      </w:r>
    </w:p>
    <w:p w14:paraId="049C11F8"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Осматривать товар и незамедлительно уведомлять Продавца о</w:t>
      </w:r>
      <w:r w:rsidR="005250C2" w:rsidRPr="00BC6D5C">
        <w:rPr>
          <w:rFonts w:ascii="Courier New" w:hAnsi="Courier New" w:cs="Courier New"/>
          <w:sz w:val="20"/>
          <w:szCs w:val="20"/>
          <w:lang w:val="en-US"/>
        </w:rPr>
        <w:t> </w:t>
      </w:r>
      <w:r w:rsidRPr="00BC6D5C">
        <w:rPr>
          <w:rFonts w:ascii="GHEA Grapalat" w:hAnsi="GHEA Grapalat"/>
          <w:sz w:val="20"/>
          <w:szCs w:val="20"/>
        </w:rPr>
        <w:t>выявленных дефектах.</w:t>
      </w:r>
    </w:p>
    <w:p w14:paraId="049C11F9"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9D71F8" w:rsidRPr="00BC6D5C">
        <w:rPr>
          <w:rFonts w:ascii="GHEA Grapalat" w:hAnsi="GHEA Grapalat"/>
          <w:b/>
          <w:sz w:val="20"/>
          <w:szCs w:val="20"/>
        </w:rPr>
        <w:t>2.</w:t>
      </w:r>
      <w:r w:rsidR="009D71F8" w:rsidRPr="00BC6D5C">
        <w:rPr>
          <w:rFonts w:ascii="GHEA Grapalat" w:hAnsi="GHEA Grapalat"/>
          <w:b/>
          <w:sz w:val="20"/>
          <w:szCs w:val="20"/>
        </w:rPr>
        <w:tab/>
      </w:r>
      <w:r w:rsidRPr="00BC6D5C">
        <w:rPr>
          <w:rFonts w:ascii="GHEA Grapalat" w:hAnsi="GHEA Grapalat"/>
          <w:b/>
          <w:sz w:val="20"/>
          <w:szCs w:val="20"/>
        </w:rPr>
        <w:t>Покупатель обязан:</w:t>
      </w:r>
    </w:p>
    <w:p w14:paraId="049C11FA"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049C11F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49C11FC"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9C11FD"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49C11FE" w14:textId="77777777" w:rsidR="00C45B20"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49C11FF" w14:textId="77777777" w:rsidR="00071D1C" w:rsidRPr="00BC6D5C" w:rsidRDefault="00071D1C" w:rsidP="00C457EE">
      <w:pPr>
        <w:widowControl w:val="0"/>
        <w:tabs>
          <w:tab w:val="left" w:pos="1276"/>
        </w:tabs>
        <w:ind w:firstLine="567"/>
        <w:jc w:val="both"/>
        <w:rPr>
          <w:rFonts w:ascii="GHEA Grapalat" w:hAnsi="GHEA Grapalat"/>
          <w:b/>
          <w:sz w:val="20"/>
          <w:szCs w:val="20"/>
        </w:rPr>
      </w:pPr>
      <w:r w:rsidRPr="00BC6D5C">
        <w:rPr>
          <w:rFonts w:ascii="GHEA Grapalat" w:hAnsi="GHEA Grapalat"/>
          <w:b/>
          <w:sz w:val="20"/>
          <w:szCs w:val="20"/>
        </w:rPr>
        <w:t>2.</w:t>
      </w:r>
      <w:r w:rsidR="005B2A24" w:rsidRPr="00BC6D5C">
        <w:rPr>
          <w:rFonts w:ascii="GHEA Grapalat" w:hAnsi="GHEA Grapalat"/>
          <w:b/>
          <w:sz w:val="20"/>
          <w:szCs w:val="20"/>
        </w:rPr>
        <w:t>3.</w:t>
      </w:r>
      <w:r w:rsidR="005B2A24" w:rsidRPr="00BC6D5C">
        <w:rPr>
          <w:rFonts w:ascii="GHEA Grapalat" w:hAnsi="GHEA Grapalat"/>
          <w:b/>
          <w:sz w:val="20"/>
          <w:szCs w:val="20"/>
        </w:rPr>
        <w:tab/>
      </w:r>
      <w:r w:rsidRPr="00BC6D5C">
        <w:rPr>
          <w:rFonts w:ascii="GHEA Grapalat" w:hAnsi="GHEA Grapalat"/>
          <w:b/>
          <w:sz w:val="20"/>
          <w:szCs w:val="20"/>
        </w:rPr>
        <w:t>Продавец имеет право:</w:t>
      </w:r>
    </w:p>
    <w:p w14:paraId="049C1200"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49C1201"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49C1202"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049C1203" w14:textId="77777777" w:rsidR="00071D1C" w:rsidRPr="00BC6D5C" w:rsidRDefault="00071D1C" w:rsidP="00C457EE">
      <w:pPr>
        <w:widowControl w:val="0"/>
        <w:tabs>
          <w:tab w:val="left" w:pos="1560"/>
        </w:tabs>
        <w:ind w:firstLine="567"/>
        <w:jc w:val="both"/>
        <w:rPr>
          <w:rFonts w:ascii="GHEA Grapalat" w:hAnsi="GHEA Grapalat"/>
          <w:sz w:val="20"/>
          <w:szCs w:val="20"/>
        </w:rPr>
      </w:pPr>
      <w:r w:rsidRPr="00BC6D5C">
        <w:rPr>
          <w:rFonts w:ascii="GHEA Grapalat" w:hAnsi="GHEA Grapalat"/>
          <w:sz w:val="20"/>
          <w:szCs w:val="20"/>
        </w:rPr>
        <w:t>2.3.3.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049C1204"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Досрочно поставля</w:t>
      </w:r>
      <w:r w:rsidR="00C45B20" w:rsidRPr="00BC6D5C">
        <w:rPr>
          <w:rFonts w:ascii="GHEA Grapalat" w:hAnsi="GHEA Grapalat"/>
          <w:sz w:val="20"/>
          <w:szCs w:val="20"/>
        </w:rPr>
        <w:t>ть товар с согласия Покупателя.</w:t>
      </w:r>
    </w:p>
    <w:p w14:paraId="049C1205"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552934" w:rsidRPr="00BC6D5C">
        <w:rPr>
          <w:rFonts w:ascii="GHEA Grapalat" w:hAnsi="GHEA Grapalat"/>
          <w:b/>
          <w:sz w:val="20"/>
          <w:szCs w:val="20"/>
        </w:rPr>
        <w:t>4.</w:t>
      </w:r>
      <w:r w:rsidR="00552934" w:rsidRPr="00BC6D5C">
        <w:rPr>
          <w:rFonts w:ascii="GHEA Grapalat" w:hAnsi="GHEA Grapalat"/>
          <w:b/>
          <w:sz w:val="20"/>
          <w:szCs w:val="20"/>
        </w:rPr>
        <w:tab/>
      </w:r>
      <w:r w:rsidRPr="00BC6D5C">
        <w:rPr>
          <w:rFonts w:ascii="GHEA Grapalat" w:hAnsi="GHEA Grapalat"/>
          <w:b/>
          <w:sz w:val="20"/>
          <w:szCs w:val="20"/>
        </w:rPr>
        <w:t>Продавец обязан:</w:t>
      </w:r>
    </w:p>
    <w:p w14:paraId="049C1206"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Передавать товар Покупателю в порядке, объемах, сроки и по адресу, предусмотренные договором.</w:t>
      </w:r>
    </w:p>
    <w:p w14:paraId="049C1207"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BC6D5C">
        <w:rPr>
          <w:rFonts w:ascii="GHEA Grapalat" w:hAnsi="GHEA Grapalat"/>
          <w:sz w:val="20"/>
          <w:szCs w:val="20"/>
        </w:rPr>
        <w:t>тановленные Покупателем сроки.</w:t>
      </w:r>
    </w:p>
    <w:p w14:paraId="049C1208"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Передавать Покупателю товар, свободный от прав третьих лиц.</w:t>
      </w:r>
    </w:p>
    <w:p w14:paraId="049C1209"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Передавать Покупателю товар предусмотренного</w:t>
      </w:r>
      <w:r w:rsidR="00AA7117" w:rsidRPr="00BC6D5C">
        <w:rPr>
          <w:rFonts w:ascii="GHEA Grapalat" w:hAnsi="GHEA Grapalat"/>
          <w:sz w:val="20"/>
          <w:szCs w:val="20"/>
        </w:rPr>
        <w:t xml:space="preserve"> </w:t>
      </w:r>
      <w:r w:rsidRPr="00BC6D5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49C120A"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В случае допущения недопоставки, в установленном договором порядке восполнять недопоставку.</w:t>
      </w:r>
    </w:p>
    <w:p w14:paraId="049C120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C120C"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049C120D"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6E15CD" w:rsidRPr="00BC6D5C">
        <w:rPr>
          <w:rFonts w:ascii="GHEA Grapalat" w:hAnsi="GHEA Grapalat"/>
          <w:sz w:val="20"/>
          <w:szCs w:val="20"/>
        </w:rPr>
        <w:t>9.</w:t>
      </w:r>
      <w:r w:rsidR="006E15CD" w:rsidRPr="00BC6D5C">
        <w:rPr>
          <w:rFonts w:ascii="GHEA Grapalat" w:hAnsi="GHEA Grapalat"/>
          <w:sz w:val="20"/>
          <w:szCs w:val="20"/>
        </w:rPr>
        <w:tab/>
      </w:r>
      <w:r w:rsidRPr="00BC6D5C">
        <w:rPr>
          <w:rFonts w:ascii="GHEA Grapalat" w:hAnsi="GHEA Grapalat"/>
          <w:sz w:val="20"/>
          <w:szCs w:val="20"/>
        </w:rPr>
        <w:t>Передавать Покупателю принадлежности товара и соответствующие документы.</w:t>
      </w:r>
    </w:p>
    <w:p w14:paraId="049C120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2.4.1</w:t>
      </w:r>
      <w:r w:rsidR="006E15CD" w:rsidRPr="00BC6D5C">
        <w:rPr>
          <w:rFonts w:ascii="GHEA Grapalat" w:hAnsi="GHEA Grapalat"/>
          <w:sz w:val="20"/>
          <w:szCs w:val="20"/>
        </w:rPr>
        <w:t>0.</w:t>
      </w:r>
      <w:r w:rsidR="006E15CD" w:rsidRPr="00BC6D5C">
        <w:rPr>
          <w:rFonts w:ascii="GHEA Grapalat" w:hAnsi="GHEA Grapalat"/>
          <w:sz w:val="20"/>
          <w:szCs w:val="20"/>
        </w:rPr>
        <w:tab/>
      </w:r>
      <w:r w:rsidRPr="00BC6D5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49C120F" w14:textId="77777777" w:rsidR="00C45B20" w:rsidRPr="00BC6D5C" w:rsidRDefault="00071D1C" w:rsidP="00C457EE">
      <w:pPr>
        <w:widowControl w:val="0"/>
        <w:tabs>
          <w:tab w:val="left" w:pos="1418"/>
        </w:tabs>
        <w:ind w:firstLine="567"/>
        <w:jc w:val="both"/>
        <w:rPr>
          <w:rFonts w:ascii="GHEA Grapalat" w:hAnsi="GHEA Grapalat"/>
          <w:sz w:val="20"/>
          <w:szCs w:val="20"/>
        </w:rPr>
      </w:pPr>
      <w:r w:rsidRPr="00BC6D5C">
        <w:rPr>
          <w:rFonts w:ascii="GHEA Grapalat" w:hAnsi="GHEA Grapalat"/>
          <w:sz w:val="20"/>
          <w:szCs w:val="20"/>
        </w:rPr>
        <w:t>2.4.1</w:t>
      </w:r>
      <w:r w:rsidR="009D71F8" w:rsidRPr="00BC6D5C">
        <w:rPr>
          <w:rFonts w:ascii="GHEA Grapalat" w:hAnsi="GHEA Grapalat"/>
          <w:sz w:val="20"/>
          <w:szCs w:val="20"/>
        </w:rPr>
        <w:t>1.</w:t>
      </w:r>
      <w:r w:rsidR="009D71F8" w:rsidRPr="00BC6D5C">
        <w:rPr>
          <w:rFonts w:ascii="GHEA Grapalat" w:hAnsi="GHEA Grapalat"/>
          <w:sz w:val="20"/>
          <w:szCs w:val="20"/>
        </w:rPr>
        <w:tab/>
      </w:r>
      <w:r w:rsidR="00011CB9" w:rsidRPr="00BC6D5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49C1210"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3. ЦЕНА ДОГОВОРА И ПОРЯДОК ОПЛАТЫ</w:t>
      </w:r>
    </w:p>
    <w:p w14:paraId="049C1211"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Цена договора составляет ________</w:t>
      </w:r>
      <w:r w:rsidR="00C45B20" w:rsidRPr="00BC6D5C">
        <w:rPr>
          <w:rFonts w:ascii="GHEA Grapalat" w:hAnsi="GHEA Grapalat"/>
          <w:sz w:val="20"/>
          <w:szCs w:val="20"/>
        </w:rPr>
        <w:t>_____</w:t>
      </w:r>
      <w:r w:rsidRPr="00BC6D5C">
        <w:rPr>
          <w:rFonts w:ascii="GHEA Grapalat" w:hAnsi="GHEA Grapalat"/>
          <w:sz w:val="20"/>
          <w:szCs w:val="20"/>
        </w:rPr>
        <w:t>________ драмов Республики Армения, включая НДС</w:t>
      </w:r>
      <w:r w:rsidR="00D043FA" w:rsidRPr="00BC6D5C">
        <w:rPr>
          <w:rStyle w:val="af6"/>
          <w:rFonts w:ascii="GHEA Grapalat" w:hAnsi="GHEA Grapalat"/>
          <w:sz w:val="20"/>
          <w:szCs w:val="20"/>
        </w:rPr>
        <w:footnoteReference w:customMarkFollows="1" w:id="14"/>
        <w:t>17</w:t>
      </w:r>
      <w:r w:rsidRPr="00BC6D5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49C1212" w14:textId="77777777" w:rsidR="00071D1C" w:rsidRPr="00BC6D5C" w:rsidRDefault="00071D1C" w:rsidP="00C457EE">
      <w:pPr>
        <w:widowControl w:val="0"/>
        <w:ind w:firstLine="567"/>
        <w:jc w:val="both"/>
        <w:rPr>
          <w:rFonts w:ascii="GHEA Grapalat" w:hAnsi="GHEA Grapalat" w:cs="Sylfaen"/>
          <w:sz w:val="20"/>
          <w:szCs w:val="20"/>
        </w:rPr>
      </w:pPr>
      <w:r w:rsidRPr="00BC6D5C">
        <w:rPr>
          <w:rFonts w:ascii="GHEA Grapalat" w:hAnsi="GHEA Grapalat"/>
          <w:sz w:val="20"/>
          <w:szCs w:val="20"/>
        </w:rPr>
        <w:lastRenderedPageBreak/>
        <w:t>Цена поставки товара стабильна, и Продавец не вправе требовать увеличения, а Покупатель — снижения этой цены.</w:t>
      </w:r>
    </w:p>
    <w:p w14:paraId="049C1213"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3.</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Покупатель перечи</w:t>
      </w:r>
      <w:r w:rsidR="00C45B20" w:rsidRPr="00BC6D5C">
        <w:rPr>
          <w:rFonts w:ascii="GHEA Grapalat" w:hAnsi="GHEA Grapalat"/>
          <w:sz w:val="20"/>
          <w:szCs w:val="20"/>
        </w:rPr>
        <w:t>сляет сумму в размере до ______</w:t>
      </w:r>
      <w:r w:rsidRPr="00BC6D5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C6D5C">
        <w:rPr>
          <w:rFonts w:ascii="GHEA Grapalat" w:hAnsi="GHEA Grapalat"/>
          <w:sz w:val="20"/>
          <w:szCs w:val="20"/>
        </w:rPr>
        <w:t xml:space="preserve">При этом до полного погашения предоплаты платежи </w:t>
      </w:r>
      <w:r w:rsidR="00EC00EF" w:rsidRPr="00BC6D5C">
        <w:rPr>
          <w:rFonts w:ascii="GHEA Grapalat" w:hAnsi="GHEA Grapalat"/>
          <w:sz w:val="20"/>
          <w:szCs w:val="20"/>
        </w:rPr>
        <w:t>Продавцу</w:t>
      </w:r>
      <w:r w:rsidR="0072587C" w:rsidRPr="00BC6D5C">
        <w:rPr>
          <w:rFonts w:ascii="GHEA Grapalat" w:hAnsi="GHEA Grapalat"/>
          <w:sz w:val="20"/>
          <w:szCs w:val="20"/>
        </w:rPr>
        <w:t xml:space="preserve"> не производятся.</w:t>
      </w:r>
      <w:r w:rsidR="003C61D5" w:rsidRPr="00BC6D5C">
        <w:rPr>
          <w:rStyle w:val="af6"/>
          <w:rFonts w:ascii="GHEA Grapalat" w:hAnsi="GHEA Grapalat"/>
          <w:sz w:val="20"/>
          <w:szCs w:val="20"/>
        </w:rPr>
        <w:footnoteReference w:customMarkFollows="1" w:id="15"/>
        <w:t>18</w:t>
      </w:r>
      <w:r w:rsidR="00C45B20" w:rsidRPr="00BC6D5C">
        <w:rPr>
          <w:rFonts w:ascii="GHEA Grapalat" w:hAnsi="GHEA Grapalat"/>
          <w:sz w:val="20"/>
          <w:szCs w:val="20"/>
        </w:rPr>
        <w:t>.</w:t>
      </w:r>
    </w:p>
    <w:p w14:paraId="049C1214" w14:textId="77777777" w:rsidR="00071D1C" w:rsidRPr="00BC6D5C" w:rsidRDefault="00071D1C" w:rsidP="00C457EE">
      <w:pPr>
        <w:widowControl w:val="0"/>
        <w:tabs>
          <w:tab w:val="left" w:pos="1134"/>
        </w:tabs>
        <w:ind w:firstLine="567"/>
        <w:jc w:val="both"/>
        <w:rPr>
          <w:rFonts w:ascii="GHEA Grapalat" w:hAnsi="GHEA Grapalat"/>
          <w:sz w:val="20"/>
          <w:szCs w:val="20"/>
          <w:lang w:val="hy-AM"/>
        </w:rPr>
      </w:pPr>
      <w:r w:rsidRPr="00BC6D5C">
        <w:rPr>
          <w:rFonts w:ascii="GHEA Grapalat" w:hAnsi="GHEA Grapalat"/>
          <w:sz w:val="20"/>
          <w:szCs w:val="20"/>
        </w:rPr>
        <w:t>3.</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C6D5C">
        <w:rPr>
          <w:rFonts w:ascii="Courier New" w:hAnsi="Courier New" w:cs="Courier New"/>
          <w:sz w:val="20"/>
          <w:szCs w:val="20"/>
          <w:lang w:val="en-US"/>
        </w:rPr>
        <w:t> </w:t>
      </w:r>
      <w:r w:rsidRPr="00BC6D5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BC6D5C">
        <w:rPr>
          <w:rFonts w:ascii="GHEA Grapalat" w:hAnsi="GHEA Grapalat"/>
          <w:sz w:val="20"/>
          <w:szCs w:val="20"/>
        </w:rPr>
        <w:t>в течение месяцев, предусмотренных</w:t>
      </w:r>
      <w:r w:rsidR="0044370A" w:rsidRPr="00BC6D5C" w:rsidDel="0044370A">
        <w:rPr>
          <w:rFonts w:ascii="GHEA Grapalat" w:hAnsi="GHEA Grapalat"/>
          <w:sz w:val="20"/>
          <w:szCs w:val="20"/>
        </w:rPr>
        <w:t xml:space="preserve"> </w:t>
      </w:r>
      <w:r w:rsidRPr="00BC6D5C">
        <w:rPr>
          <w:rFonts w:ascii="GHEA Grapalat" w:hAnsi="GHEA Grapalat"/>
          <w:sz w:val="20"/>
          <w:szCs w:val="20"/>
        </w:rPr>
        <w:t>графиком оплаты договора (Приложение № 2, но</w:t>
      </w:r>
      <w:r w:rsidR="00C45B20" w:rsidRPr="00BC6D5C">
        <w:rPr>
          <w:rFonts w:ascii="Courier New" w:hAnsi="Courier New" w:cs="Courier New"/>
          <w:sz w:val="20"/>
          <w:szCs w:val="20"/>
          <w:lang w:val="en-US"/>
        </w:rPr>
        <w:t> </w:t>
      </w:r>
      <w:r w:rsidRPr="00BC6D5C">
        <w:rPr>
          <w:rFonts w:ascii="GHEA Grapalat" w:hAnsi="GHEA Grapalat"/>
          <w:sz w:val="20"/>
          <w:szCs w:val="20"/>
        </w:rPr>
        <w:t xml:space="preserve">не позднее чем до </w:t>
      </w:r>
      <w:r w:rsidR="001762F4" w:rsidRPr="00BC6D5C">
        <w:rPr>
          <w:rFonts w:ascii="GHEA Grapalat" w:hAnsi="GHEA Grapalat"/>
          <w:sz w:val="20"/>
          <w:szCs w:val="20"/>
        </w:rPr>
        <w:t xml:space="preserve"> ---</w:t>
      </w:r>
      <w:r w:rsidR="0044370A" w:rsidRPr="00BC6D5C">
        <w:rPr>
          <w:rFonts w:ascii="GHEA Grapalat" w:hAnsi="GHEA Grapalat"/>
          <w:sz w:val="20"/>
          <w:szCs w:val="20"/>
        </w:rPr>
        <w:t>ого</w:t>
      </w:r>
      <w:r w:rsidR="0044370A" w:rsidRPr="00BC6D5C">
        <w:rPr>
          <w:rFonts w:ascii="GHEA Grapalat" w:hAnsi="GHEA Grapalat"/>
          <w:sz w:val="20"/>
          <w:szCs w:val="20"/>
          <w:lang w:val="hy-AM"/>
        </w:rPr>
        <w:t xml:space="preserve"> </w:t>
      </w:r>
      <w:r w:rsidRPr="00BC6D5C">
        <w:rPr>
          <w:rFonts w:ascii="GHEA Grapalat" w:hAnsi="GHEA Grapalat"/>
          <w:sz w:val="20"/>
          <w:szCs w:val="20"/>
        </w:rPr>
        <w:t xml:space="preserve">декабря данного года. </w:t>
      </w:r>
    </w:p>
    <w:p w14:paraId="049C1215" w14:textId="77777777" w:rsidR="00232E31" w:rsidRPr="00BC6D5C" w:rsidRDefault="00232E31" w:rsidP="00C457EE">
      <w:pPr>
        <w:widowControl w:val="0"/>
        <w:tabs>
          <w:tab w:val="left" w:pos="1134"/>
        </w:tabs>
        <w:ind w:firstLine="567"/>
        <w:jc w:val="both"/>
        <w:rPr>
          <w:rFonts w:ascii="GHEA Grapalat" w:hAnsi="GHEA Grapalat"/>
          <w:sz w:val="20"/>
          <w:szCs w:val="20"/>
          <w:lang w:val="hy-AM"/>
        </w:rPr>
      </w:pPr>
      <w:r w:rsidRPr="00BC6D5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BC6D5C">
        <w:rPr>
          <w:rFonts w:ascii="GHEA Grapalat" w:hAnsi="GHEA Grapalat"/>
          <w:sz w:val="20"/>
          <w:szCs w:val="20"/>
          <w:vertAlign w:val="superscript"/>
          <w:lang w:val="hy-AM"/>
        </w:rPr>
        <w:t>17,1</w:t>
      </w:r>
      <w:r w:rsidRPr="00BC6D5C">
        <w:rPr>
          <w:rFonts w:ascii="GHEA Grapalat" w:hAnsi="GHEA Grapalat"/>
          <w:sz w:val="20"/>
          <w:szCs w:val="20"/>
          <w:lang w:val="hy-AM"/>
        </w:rPr>
        <w:t>.</w:t>
      </w:r>
    </w:p>
    <w:p w14:paraId="049C1216" w14:textId="77777777" w:rsidR="00071D1C" w:rsidRPr="00BC6D5C" w:rsidRDefault="00071D1C" w:rsidP="00C457EE">
      <w:pPr>
        <w:widowControl w:val="0"/>
        <w:ind w:firstLine="720"/>
        <w:jc w:val="both"/>
        <w:rPr>
          <w:rFonts w:ascii="GHEA Grapalat" w:hAnsi="GHEA Grapalat" w:cs="Sylfaen"/>
          <w:i/>
          <w:sz w:val="20"/>
          <w:szCs w:val="20"/>
          <w:u w:val="single"/>
          <w:lang w:val="hy-AM"/>
        </w:rPr>
      </w:pPr>
    </w:p>
    <w:p w14:paraId="049C1217"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4. КАЧЕСТВО И ГАРАНТИЯ ТОВАРА</w:t>
      </w:r>
    </w:p>
    <w:p w14:paraId="049C121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4.</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049C1219" w14:textId="77777777" w:rsidR="009E45F3"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4.</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Для товаров, являющихся основным средством, гарантийным сроком устанавливается _____</w:t>
      </w:r>
      <w:r w:rsidR="00C45B20" w:rsidRPr="00BC6D5C">
        <w:rPr>
          <w:rFonts w:ascii="GHEA Grapalat" w:hAnsi="GHEA Grapalat"/>
          <w:sz w:val="20"/>
          <w:szCs w:val="20"/>
        </w:rPr>
        <w:t>________</w:t>
      </w:r>
      <w:r w:rsidRPr="00BC6D5C">
        <w:rPr>
          <w:rFonts w:ascii="GHEA Grapalat" w:hAnsi="GHEA Grapalat"/>
          <w:sz w:val="20"/>
          <w:szCs w:val="20"/>
        </w:rPr>
        <w:t>___ календарных дней со дня, следующего за днем принятия товара Покупателем.</w:t>
      </w:r>
      <w:r w:rsidR="00AA7117" w:rsidRPr="00BC6D5C">
        <w:rPr>
          <w:rFonts w:ascii="GHEA Grapalat" w:hAnsi="GHEA Grapalat"/>
          <w:sz w:val="20"/>
          <w:szCs w:val="20"/>
        </w:rPr>
        <w:t xml:space="preserve"> </w:t>
      </w:r>
      <w:r w:rsidRPr="00BC6D5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C6D5C">
        <w:rPr>
          <w:rStyle w:val="af6"/>
          <w:rFonts w:ascii="GHEA Grapalat" w:hAnsi="GHEA Grapalat"/>
          <w:sz w:val="20"/>
          <w:szCs w:val="20"/>
        </w:rPr>
        <w:footnoteReference w:customMarkFollows="1" w:id="16"/>
        <w:t>19</w:t>
      </w:r>
      <w:r w:rsidRPr="00BC6D5C">
        <w:rPr>
          <w:rFonts w:ascii="GHEA Grapalat" w:hAnsi="GHEA Grapalat"/>
          <w:sz w:val="20"/>
          <w:szCs w:val="20"/>
        </w:rPr>
        <w:t>.</w:t>
      </w:r>
    </w:p>
    <w:p w14:paraId="049C121A" w14:textId="77777777" w:rsidR="009E45F3" w:rsidRPr="00BC6D5C" w:rsidRDefault="009E45F3" w:rsidP="00C457EE">
      <w:pPr>
        <w:widowControl w:val="0"/>
        <w:jc w:val="center"/>
        <w:rPr>
          <w:rFonts w:ascii="GHEA Grapalat" w:hAnsi="GHEA Grapalat"/>
          <w:b/>
          <w:sz w:val="20"/>
          <w:szCs w:val="20"/>
        </w:rPr>
      </w:pPr>
      <w:r w:rsidRPr="00BC6D5C">
        <w:rPr>
          <w:rFonts w:ascii="GHEA Grapalat" w:hAnsi="GHEA Grapalat"/>
          <w:b/>
          <w:sz w:val="20"/>
          <w:szCs w:val="20"/>
        </w:rPr>
        <w:t>5. ПЕРЕДАЧА И ПРИЕМ ТОВАРА</w:t>
      </w:r>
    </w:p>
    <w:p w14:paraId="049C121B" w14:textId="77777777" w:rsidR="009E45F3" w:rsidRPr="00BC6D5C" w:rsidRDefault="009E45F3"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5.</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C6D5C">
        <w:rPr>
          <w:rFonts w:ascii="GHEA Grapalat" w:hAnsi="GHEA Grapalat"/>
          <w:sz w:val="20"/>
          <w:szCs w:val="20"/>
        </w:rPr>
        <w:t>ием даты составления документа.</w:t>
      </w:r>
    </w:p>
    <w:p w14:paraId="049C121C" w14:textId="77777777" w:rsidR="00CE1E11" w:rsidRPr="00BC6D5C" w:rsidRDefault="00CE1E11" w:rsidP="00C457EE">
      <w:pPr>
        <w:widowControl w:val="0"/>
        <w:ind w:firstLine="567"/>
        <w:jc w:val="both"/>
        <w:rPr>
          <w:rFonts w:ascii="GHEA Grapalat" w:hAnsi="GHEA Grapalat" w:cs="Sylfaen"/>
          <w:sz w:val="20"/>
          <w:szCs w:val="20"/>
        </w:rPr>
      </w:pPr>
      <w:r w:rsidRPr="00BC6D5C">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49C121D"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5.2.</w:t>
      </w:r>
      <w:r w:rsidRPr="00BC6D5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49C121E"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а)</w:t>
      </w:r>
      <w:r w:rsidRPr="00BC6D5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049C121F"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б)</w:t>
      </w:r>
      <w:r w:rsidRPr="00BC6D5C">
        <w:rPr>
          <w:rFonts w:ascii="GHEA Grapalat" w:hAnsi="GHEA Grapalat"/>
          <w:sz w:val="20"/>
          <w:szCs w:val="20"/>
        </w:rPr>
        <w:tab/>
        <w:t>в отношении Продавца применяет меры ответственности, предусмотренные договором.</w:t>
      </w:r>
    </w:p>
    <w:p w14:paraId="049C1220" w14:textId="4C64CBBC" w:rsidR="00371CF8" w:rsidRPr="00BC6D5C" w:rsidRDefault="00CB1211"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5</w:t>
      </w:r>
      <w:r w:rsidR="009123CA" w:rsidRPr="00BC6D5C">
        <w:rPr>
          <w:rFonts w:ascii="GHEA Grapalat" w:hAnsi="GHEA Grapalat"/>
          <w:sz w:val="20"/>
          <w:szCs w:val="20"/>
        </w:rPr>
        <w:t>.</w:t>
      </w:r>
      <w:r w:rsidR="005B2A24" w:rsidRPr="00BC6D5C">
        <w:rPr>
          <w:rFonts w:ascii="GHEA Grapalat" w:hAnsi="GHEA Grapalat"/>
          <w:sz w:val="20"/>
          <w:szCs w:val="20"/>
        </w:rPr>
        <w:t>3.</w:t>
      </w:r>
      <w:r w:rsidR="005B2A24" w:rsidRPr="00BC6D5C">
        <w:rPr>
          <w:rFonts w:ascii="GHEA Grapalat" w:hAnsi="GHEA Grapalat"/>
          <w:sz w:val="20"/>
          <w:szCs w:val="20"/>
        </w:rPr>
        <w:tab/>
      </w:r>
      <w:r w:rsidR="00371CF8" w:rsidRPr="00BC6D5C">
        <w:rPr>
          <w:rFonts w:ascii="GHEA Grapalat" w:hAnsi="GHEA Grapalat"/>
          <w:sz w:val="20"/>
          <w:szCs w:val="20"/>
        </w:rPr>
        <w:t xml:space="preserve">Покупатель в течение </w:t>
      </w:r>
      <w:r w:rsidR="005A480B">
        <w:rPr>
          <w:rFonts w:ascii="GHEA Grapalat" w:hAnsi="GHEA Grapalat"/>
          <w:sz w:val="20"/>
          <w:szCs w:val="20"/>
        </w:rPr>
        <w:t>5</w:t>
      </w:r>
      <w:r w:rsidR="00371CF8" w:rsidRPr="00BC6D5C">
        <w:rPr>
          <w:rFonts w:ascii="GHEA Grapalat" w:hAnsi="GHEA Grapalat"/>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49C1221" w14:textId="77777777" w:rsidR="00371CF8" w:rsidRPr="00BC6D5C" w:rsidRDefault="00371CF8"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lastRenderedPageBreak/>
        <w:t>5.4.</w:t>
      </w:r>
      <w:r w:rsidRPr="00BC6D5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49C1222" w14:textId="77777777" w:rsidR="00BE5F44" w:rsidRPr="00BC6D5C" w:rsidRDefault="00BE5F44" w:rsidP="00C457EE">
      <w:pPr>
        <w:widowControl w:val="0"/>
        <w:tabs>
          <w:tab w:val="left" w:pos="1134"/>
        </w:tabs>
        <w:ind w:firstLine="567"/>
        <w:jc w:val="both"/>
        <w:rPr>
          <w:rFonts w:ascii="GHEA Grapalat" w:hAnsi="GHEA Grapalat"/>
          <w:sz w:val="20"/>
          <w:szCs w:val="20"/>
        </w:rPr>
      </w:pPr>
    </w:p>
    <w:p w14:paraId="049C1223" w14:textId="77777777" w:rsidR="009123CA" w:rsidRPr="00BC6D5C" w:rsidRDefault="009123CA" w:rsidP="00C457EE">
      <w:pPr>
        <w:widowControl w:val="0"/>
        <w:jc w:val="center"/>
        <w:rPr>
          <w:rFonts w:ascii="GHEA Grapalat" w:hAnsi="GHEA Grapalat"/>
          <w:b/>
          <w:sz w:val="20"/>
          <w:szCs w:val="20"/>
        </w:rPr>
      </w:pPr>
      <w:r w:rsidRPr="00BC6D5C">
        <w:rPr>
          <w:rFonts w:ascii="GHEA Grapalat" w:hAnsi="GHEA Grapalat"/>
          <w:b/>
          <w:sz w:val="20"/>
          <w:szCs w:val="20"/>
        </w:rPr>
        <w:t>6. ОТВЕТСТВЕННОСТЬ СТОРОН</w:t>
      </w:r>
    </w:p>
    <w:p w14:paraId="049C1224"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049C1225"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BC6D5C">
        <w:rPr>
          <w:rFonts w:ascii="GHEA Grapalat" w:hAnsi="GHEA Grapalat"/>
          <w:sz w:val="20"/>
          <w:szCs w:val="20"/>
        </w:rPr>
        <w:t xml:space="preserve"> рабочий</w:t>
      </w:r>
      <w:r w:rsidRPr="00BC6D5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049C1226"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каждом случае поставки товара, не соответствующего указанной в</w:t>
      </w:r>
      <w:r w:rsidR="00D52566" w:rsidRPr="00BC6D5C">
        <w:rPr>
          <w:rFonts w:ascii="Courier New" w:hAnsi="Courier New" w:cs="Courier New"/>
          <w:sz w:val="20"/>
          <w:szCs w:val="20"/>
          <w:lang w:val="en-US"/>
        </w:rPr>
        <w:t> </w:t>
      </w:r>
      <w:r w:rsidRPr="00BC6D5C">
        <w:rPr>
          <w:rFonts w:ascii="GHEA Grapalat" w:hAnsi="GHEA Grapalat"/>
          <w:sz w:val="20"/>
          <w:szCs w:val="20"/>
        </w:rPr>
        <w:t>пункте 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BC6D5C">
        <w:rPr>
          <w:rStyle w:val="af6"/>
          <w:rFonts w:ascii="GHEA Grapalat" w:hAnsi="GHEA Grapalat"/>
          <w:sz w:val="20"/>
          <w:szCs w:val="20"/>
        </w:rPr>
        <w:footnoteReference w:customMarkFollows="1" w:id="17"/>
        <w:t>20</w:t>
      </w:r>
      <w:r w:rsidRPr="00BC6D5C">
        <w:rPr>
          <w:rFonts w:ascii="GHEA Grapalat" w:hAnsi="GHEA Grapalat"/>
          <w:sz w:val="20"/>
          <w:szCs w:val="20"/>
        </w:rPr>
        <w:t>.</w:t>
      </w:r>
      <w:r w:rsidR="00DF0BD2" w:rsidRPr="00BC6D5C">
        <w:rPr>
          <w:rFonts w:ascii="GHEA Grapalat" w:hAnsi="GHEA Grapalat"/>
          <w:sz w:val="20"/>
          <w:szCs w:val="20"/>
        </w:rPr>
        <w:t xml:space="preserve"> При этом</w:t>
      </w:r>
      <w:r w:rsidR="00DF0BD2" w:rsidRPr="00BC6D5C">
        <w:rPr>
          <w:rFonts w:ascii="GHEA Grapalat" w:hAnsi="GHEA Grapalat"/>
          <w:sz w:val="20"/>
          <w:szCs w:val="20"/>
          <w:lang w:val="hy-AM"/>
        </w:rPr>
        <w:t>,</w:t>
      </w:r>
      <w:r w:rsidR="00DF0BD2" w:rsidRPr="00BC6D5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49C1227"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049C1228"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BC6D5C">
        <w:rPr>
          <w:rFonts w:ascii="GHEA Grapalat" w:hAnsi="GHEA Grapalat"/>
          <w:sz w:val="20"/>
          <w:szCs w:val="20"/>
        </w:rPr>
        <w:t xml:space="preserve">рабочий </w:t>
      </w:r>
      <w:r w:rsidRPr="00BC6D5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049C1229"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9C122A" w14:textId="77777777" w:rsidR="0094684E" w:rsidRPr="00BC6D5C" w:rsidRDefault="00BE5525"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4684E" w:rsidRPr="00BC6D5C">
        <w:rPr>
          <w:rFonts w:ascii="GHEA Grapalat" w:hAnsi="GHEA Grapalat"/>
          <w:sz w:val="20"/>
          <w:szCs w:val="20"/>
        </w:rPr>
        <w:t>.</w:t>
      </w:r>
      <w:r w:rsidR="00AC30D5" w:rsidRPr="00BC6D5C">
        <w:rPr>
          <w:rFonts w:ascii="GHEA Grapalat" w:hAnsi="GHEA Grapalat"/>
          <w:sz w:val="20"/>
          <w:szCs w:val="20"/>
        </w:rPr>
        <w:t>7.</w:t>
      </w:r>
      <w:r w:rsidR="00AC30D5" w:rsidRPr="00BC6D5C">
        <w:rPr>
          <w:rFonts w:ascii="GHEA Grapalat" w:hAnsi="GHEA Grapalat"/>
          <w:sz w:val="20"/>
          <w:szCs w:val="20"/>
        </w:rPr>
        <w:tab/>
      </w:r>
      <w:r w:rsidR="0094684E" w:rsidRPr="00BC6D5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049C122B" w14:textId="77777777" w:rsidR="00D52566" w:rsidRPr="00BC6D5C" w:rsidRDefault="00D52566" w:rsidP="00C457EE">
      <w:pPr>
        <w:rPr>
          <w:rFonts w:ascii="GHEA Grapalat" w:hAnsi="GHEA Grapalat"/>
          <w:sz w:val="20"/>
          <w:szCs w:val="20"/>
          <w:lang w:val="hy-AM"/>
        </w:rPr>
      </w:pPr>
    </w:p>
    <w:p w14:paraId="049C122C" w14:textId="77777777" w:rsidR="009F337A" w:rsidRPr="00BC6D5C" w:rsidRDefault="009F337A" w:rsidP="00C457EE">
      <w:pPr>
        <w:widowControl w:val="0"/>
        <w:jc w:val="center"/>
        <w:rPr>
          <w:rFonts w:ascii="GHEA Grapalat" w:hAnsi="GHEA Grapalat"/>
          <w:b/>
          <w:sz w:val="20"/>
          <w:szCs w:val="20"/>
        </w:rPr>
      </w:pPr>
      <w:r w:rsidRPr="00BC6D5C">
        <w:rPr>
          <w:rFonts w:ascii="GHEA Grapalat" w:hAnsi="GHEA Grapalat"/>
          <w:b/>
          <w:sz w:val="20"/>
          <w:szCs w:val="20"/>
        </w:rPr>
        <w:t>7. ДЕЙСТВИЕ НЕПРЕОДОЛИМОЙ СИЛЫ (ФОРС-МАЖОР)</w:t>
      </w:r>
    </w:p>
    <w:p w14:paraId="049C122D" w14:textId="77777777" w:rsidR="009F337A" w:rsidRPr="00BC6D5C" w:rsidRDefault="009F337A" w:rsidP="00C457EE">
      <w:pPr>
        <w:widowControl w:val="0"/>
        <w:ind w:firstLine="567"/>
        <w:jc w:val="both"/>
        <w:rPr>
          <w:rFonts w:ascii="GHEA Grapalat" w:hAnsi="GHEA Grapalat"/>
          <w:sz w:val="20"/>
          <w:szCs w:val="20"/>
        </w:rPr>
      </w:pPr>
      <w:r w:rsidRPr="00BC6D5C">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9C122E" w14:textId="77777777" w:rsidR="0094684E" w:rsidRPr="00BC6D5C" w:rsidRDefault="0094684E" w:rsidP="00C457EE">
      <w:pPr>
        <w:widowControl w:val="0"/>
        <w:jc w:val="center"/>
        <w:rPr>
          <w:rFonts w:ascii="GHEA Grapalat" w:hAnsi="GHEA Grapalat"/>
          <w:sz w:val="20"/>
          <w:szCs w:val="20"/>
          <w:lang w:val="hy-AM"/>
        </w:rPr>
      </w:pPr>
    </w:p>
    <w:p w14:paraId="049C122F"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8. ИНЫЕ УСЛОВИЯ</w:t>
      </w:r>
    </w:p>
    <w:p w14:paraId="049C1230" w14:textId="77777777" w:rsidR="00071D1C" w:rsidRPr="00BC6D5C" w:rsidRDefault="00071D1C" w:rsidP="00C457EE">
      <w:pPr>
        <w:widowControl w:val="0"/>
        <w:tabs>
          <w:tab w:val="left" w:pos="1134"/>
        </w:tabs>
        <w:ind w:firstLine="567"/>
        <w:jc w:val="both"/>
        <w:rPr>
          <w:rFonts w:ascii="GHEA Grapalat" w:hAnsi="GHEA Grapalat" w:cs="Times Armenian"/>
          <w:sz w:val="20"/>
          <w:szCs w:val="20"/>
        </w:rPr>
      </w:pPr>
      <w:r w:rsidRPr="00BC6D5C">
        <w:rPr>
          <w:rFonts w:ascii="GHEA Grapalat" w:hAnsi="GHEA Grapalat"/>
          <w:sz w:val="20"/>
          <w:szCs w:val="20"/>
        </w:rPr>
        <w:t>8.</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49C1231" w14:textId="77777777" w:rsidR="00071D1C" w:rsidRPr="00BC6D5C" w:rsidRDefault="00071D1C" w:rsidP="00C457EE">
      <w:pPr>
        <w:widowControl w:val="0"/>
        <w:ind w:firstLine="567"/>
        <w:jc w:val="both"/>
        <w:rPr>
          <w:rFonts w:ascii="GHEA Grapalat" w:hAnsi="GHEA Grapalat" w:cs="Sylfaen"/>
          <w:sz w:val="20"/>
          <w:szCs w:val="20"/>
        </w:rPr>
      </w:pPr>
      <w:r w:rsidRPr="00BC6D5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C6D5C">
        <w:rPr>
          <w:rStyle w:val="af6"/>
          <w:rFonts w:ascii="GHEA Grapalat" w:hAnsi="GHEA Grapalat"/>
          <w:sz w:val="20"/>
          <w:szCs w:val="20"/>
        </w:rPr>
        <w:footnoteReference w:customMarkFollows="1" w:id="18"/>
        <w:t>21</w:t>
      </w:r>
      <w:r w:rsidRPr="00BC6D5C">
        <w:rPr>
          <w:rFonts w:ascii="GHEA Grapalat" w:hAnsi="GHEA Grapalat"/>
          <w:sz w:val="20"/>
          <w:szCs w:val="20"/>
        </w:rPr>
        <w:t>.</w:t>
      </w:r>
    </w:p>
    <w:p w14:paraId="049C1232"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C6D5C">
        <w:rPr>
          <w:rFonts w:ascii="Courier New" w:hAnsi="Courier New" w:cs="Courier New"/>
          <w:sz w:val="20"/>
          <w:szCs w:val="20"/>
          <w:lang w:val="en-US"/>
        </w:rPr>
        <w:t> </w:t>
      </w:r>
      <w:r w:rsidRPr="00BC6D5C">
        <w:rPr>
          <w:rFonts w:ascii="GHEA Grapalat" w:hAnsi="GHEA Grapalat"/>
          <w:sz w:val="20"/>
          <w:szCs w:val="20"/>
        </w:rPr>
        <w:t>тре</w:t>
      </w:r>
      <w:r w:rsidR="00D52566" w:rsidRPr="00BC6D5C">
        <w:rPr>
          <w:rFonts w:ascii="GHEA Grapalat" w:hAnsi="GHEA Grapalat"/>
          <w:sz w:val="20"/>
          <w:szCs w:val="20"/>
        </w:rPr>
        <w:t>бования, вытекающее из договора</w:t>
      </w:r>
      <w:r w:rsidRPr="00BC6D5C">
        <w:rPr>
          <w:rFonts w:ascii="GHEA Grapalat" w:hAnsi="GHEA Grapalat"/>
          <w:sz w:val="20"/>
          <w:szCs w:val="20"/>
        </w:rPr>
        <w:t xml:space="preserve">, не может быть передано другому лицу без письменного согласия стороны должника. </w:t>
      </w:r>
    </w:p>
    <w:p w14:paraId="049C1233"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 xml:space="preserve">В том случае, когда в установленном законом порядке в результате контроля либо надзора или </w:t>
      </w:r>
      <w:r w:rsidRPr="00BC6D5C">
        <w:rPr>
          <w:rFonts w:ascii="GHEA Grapalat" w:hAnsi="GHEA Grapalat"/>
          <w:sz w:val="20"/>
          <w:szCs w:val="20"/>
        </w:rPr>
        <w:lastRenderedPageBreak/>
        <w:t>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C6D5C">
        <w:rPr>
          <w:rFonts w:ascii="GHEA Grapalat" w:hAnsi="GHEA Grapalat"/>
          <w:sz w:val="20"/>
          <w:szCs w:val="20"/>
          <w:lang w:val="hy-AM"/>
        </w:rPr>
        <w:t xml:space="preserve"> расторгает договор</w:t>
      </w:r>
      <w:r w:rsidRPr="00BC6D5C">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49C1234"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Споры в связи с договором подлежат рассмотрению в судах Республики Армения.</w:t>
      </w:r>
    </w:p>
    <w:p w14:paraId="049C1235"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8.5</w:t>
      </w:r>
      <w:r w:rsidRPr="00BC6D5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BC6D5C">
        <w:rPr>
          <w:rFonts w:ascii="GHEA Grapalat" w:hAnsi="GHEA Grapalat"/>
          <w:sz w:val="20"/>
          <w:szCs w:val="20"/>
        </w:rPr>
        <w:t>—</w:t>
      </w:r>
      <w:r w:rsidRPr="00BC6D5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49C1236" w14:textId="77777777" w:rsidR="00071D1C" w:rsidRPr="00BC6D5C" w:rsidRDefault="00071D1C" w:rsidP="00C457EE">
      <w:pPr>
        <w:widowControl w:val="0"/>
        <w:tabs>
          <w:tab w:val="left" w:pos="1134"/>
        </w:tabs>
        <w:ind w:firstLine="567"/>
        <w:jc w:val="both"/>
        <w:rPr>
          <w:rFonts w:ascii="GHEA Grapalat" w:hAnsi="GHEA Grapalat" w:cs="Sylfaen"/>
          <w:spacing w:val="-6"/>
          <w:sz w:val="20"/>
          <w:szCs w:val="20"/>
        </w:rPr>
      </w:pPr>
      <w:r w:rsidRPr="00BC6D5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9C1237" w14:textId="77777777" w:rsidR="00071D1C" w:rsidRPr="00BC6D5C" w:rsidRDefault="00071D1C" w:rsidP="00C457EE">
      <w:pPr>
        <w:widowControl w:val="0"/>
        <w:ind w:firstLine="567"/>
        <w:jc w:val="both"/>
        <w:rPr>
          <w:rFonts w:ascii="GHEA Grapalat" w:hAnsi="GHEA Grapalat"/>
          <w:sz w:val="20"/>
          <w:szCs w:val="20"/>
        </w:rPr>
      </w:pPr>
      <w:r w:rsidRPr="00BC6D5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9C123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Если договор осуществляется посредством заключения агентского договора:</w:t>
      </w:r>
    </w:p>
    <w:p w14:paraId="049C1239"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1)</w:t>
      </w:r>
      <w:r w:rsidR="00E95CE6" w:rsidRPr="00BC6D5C">
        <w:rPr>
          <w:rFonts w:ascii="GHEA Grapalat" w:hAnsi="GHEA Grapalat"/>
          <w:sz w:val="20"/>
          <w:szCs w:val="20"/>
        </w:rPr>
        <w:tab/>
      </w:r>
      <w:r w:rsidRPr="00BC6D5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049C123A"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2)</w:t>
      </w:r>
      <w:r w:rsidR="00E95CE6" w:rsidRPr="00BC6D5C">
        <w:rPr>
          <w:rFonts w:ascii="GHEA Grapalat" w:hAnsi="GHEA Grapalat"/>
          <w:sz w:val="20"/>
          <w:szCs w:val="20"/>
        </w:rPr>
        <w:tab/>
      </w:r>
      <w:r w:rsidRPr="00BC6D5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C6D5C">
        <w:rPr>
          <w:rStyle w:val="af6"/>
          <w:rFonts w:ascii="GHEA Grapalat" w:hAnsi="GHEA Grapalat"/>
          <w:sz w:val="20"/>
          <w:szCs w:val="20"/>
        </w:rPr>
        <w:footnoteReference w:customMarkFollows="1" w:id="19"/>
        <w:t>22</w:t>
      </w:r>
      <w:r w:rsidRPr="00BC6D5C">
        <w:rPr>
          <w:rFonts w:ascii="GHEA Grapalat" w:hAnsi="GHEA Grapalat"/>
          <w:sz w:val="20"/>
          <w:szCs w:val="20"/>
        </w:rPr>
        <w:t>.</w:t>
      </w:r>
    </w:p>
    <w:p w14:paraId="049C123B"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C6D5C">
        <w:rPr>
          <w:rStyle w:val="af6"/>
          <w:rFonts w:ascii="GHEA Grapalat" w:hAnsi="GHEA Grapalat"/>
          <w:sz w:val="20"/>
          <w:szCs w:val="20"/>
        </w:rPr>
        <w:footnoteReference w:customMarkFollows="1" w:id="20"/>
        <w:t>23</w:t>
      </w:r>
      <w:r w:rsidRPr="00BC6D5C">
        <w:rPr>
          <w:rFonts w:ascii="GHEA Grapalat" w:hAnsi="GHEA Grapalat"/>
          <w:sz w:val="20"/>
          <w:szCs w:val="20"/>
        </w:rPr>
        <w:t>.</w:t>
      </w:r>
    </w:p>
    <w:p w14:paraId="049C123C"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C6D5C">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C6D5C">
        <w:rPr>
          <w:rFonts w:ascii="GHEA Grapalat" w:hAnsi="GHEA Grapalat"/>
          <w:sz w:val="20"/>
          <w:szCs w:val="20"/>
          <w:lang w:val="hy-AM"/>
        </w:rPr>
        <w:t xml:space="preserve">. </w:t>
      </w:r>
      <w:r w:rsidRPr="00BC6D5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49C123D"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6E15CD" w:rsidRPr="00BC6D5C">
        <w:rPr>
          <w:rFonts w:ascii="GHEA Grapalat" w:hAnsi="GHEA Grapalat"/>
          <w:sz w:val="20"/>
          <w:szCs w:val="20"/>
        </w:rPr>
        <w:t>9.</w:t>
      </w:r>
      <w:r w:rsidR="006E15CD" w:rsidRPr="00BC6D5C">
        <w:rPr>
          <w:rFonts w:ascii="GHEA Grapalat" w:hAnsi="GHEA Grapalat"/>
          <w:sz w:val="20"/>
          <w:szCs w:val="20"/>
        </w:rPr>
        <w:tab/>
      </w:r>
      <w:r w:rsidRPr="00BC6D5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BC6D5C">
        <w:rPr>
          <w:rFonts w:ascii="GHEA Grapalat" w:hAnsi="GHEA Grapalat"/>
          <w:sz w:val="20"/>
          <w:szCs w:val="20"/>
        </w:rPr>
        <w:t>—</w:t>
      </w:r>
      <w:r w:rsidRPr="00BC6D5C">
        <w:rPr>
          <w:rFonts w:ascii="GHEA Grapalat" w:hAnsi="GHEA Grapalat"/>
          <w:sz w:val="20"/>
          <w:szCs w:val="20"/>
        </w:rPr>
        <w:t xml:space="preserve"> это выгода или убытки, понесенные данной стороной.</w:t>
      </w:r>
      <w:r w:rsidR="003A39AC" w:rsidRPr="00BC6D5C" w:rsidDel="003A39AC">
        <w:rPr>
          <w:rFonts w:ascii="GHEA Grapalat" w:hAnsi="GHEA Grapalat"/>
          <w:sz w:val="20"/>
          <w:szCs w:val="20"/>
        </w:rPr>
        <w:t xml:space="preserve"> </w:t>
      </w:r>
      <w:r w:rsidRPr="00BC6D5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49C123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E3606B" w:rsidRPr="00BC6D5C">
        <w:rPr>
          <w:rFonts w:ascii="GHEA Grapalat" w:hAnsi="GHEA Grapalat"/>
          <w:sz w:val="20"/>
          <w:szCs w:val="20"/>
        </w:rPr>
        <w:t>0.</w:t>
      </w:r>
      <w:r w:rsidR="00E3606B" w:rsidRPr="00BC6D5C">
        <w:rPr>
          <w:rFonts w:ascii="GHEA Grapalat" w:hAnsi="GHEA Grapalat"/>
          <w:sz w:val="20"/>
          <w:szCs w:val="20"/>
        </w:rPr>
        <w:tab/>
      </w:r>
      <w:r w:rsidRPr="00BC6D5C">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C6D5C">
        <w:rPr>
          <w:rFonts w:ascii="Courier New" w:hAnsi="Courier New" w:cs="Courier New"/>
          <w:sz w:val="20"/>
          <w:szCs w:val="20"/>
          <w:lang w:val="en-US"/>
        </w:rPr>
        <w:t> </w:t>
      </w:r>
      <w:r w:rsidRPr="00BC6D5C">
        <w:rPr>
          <w:rFonts w:ascii="GHEA Grapalat" w:hAnsi="GHEA Grapalat"/>
          <w:sz w:val="20"/>
          <w:szCs w:val="20"/>
        </w:rPr>
        <w:t xml:space="preserve">Армения. </w:t>
      </w:r>
    </w:p>
    <w:p w14:paraId="049C123F" w14:textId="77777777" w:rsidR="00071D1C" w:rsidRPr="00BC6D5C" w:rsidRDefault="00071D1C" w:rsidP="00C457EE">
      <w:pPr>
        <w:widowControl w:val="0"/>
        <w:tabs>
          <w:tab w:val="left" w:pos="1276"/>
        </w:tabs>
        <w:ind w:firstLine="567"/>
        <w:jc w:val="both"/>
        <w:rPr>
          <w:rFonts w:ascii="GHEA Grapalat" w:hAnsi="GHEA Grapalat"/>
          <w:spacing w:val="-6"/>
          <w:sz w:val="20"/>
          <w:szCs w:val="20"/>
        </w:rPr>
      </w:pPr>
      <w:r w:rsidRPr="00BC6D5C">
        <w:rPr>
          <w:rFonts w:ascii="GHEA Grapalat" w:hAnsi="GHEA Grapalat"/>
          <w:sz w:val="20"/>
          <w:szCs w:val="20"/>
        </w:rPr>
        <w:t>8.1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pacing w:val="-6"/>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BC6D5C">
        <w:rPr>
          <w:rFonts w:ascii="GHEA Grapalat" w:hAnsi="GHEA Grapalat"/>
          <w:spacing w:val="-6"/>
          <w:sz w:val="20"/>
          <w:szCs w:val="20"/>
        </w:rPr>
        <w:lastRenderedPageBreak/>
        <w:t>www.procurement.am, с</w:t>
      </w:r>
      <w:r w:rsidR="00E95CE6" w:rsidRPr="00BC6D5C">
        <w:rPr>
          <w:rFonts w:ascii="Courier New" w:hAnsi="Courier New" w:cs="Courier New"/>
          <w:spacing w:val="-6"/>
          <w:sz w:val="20"/>
          <w:szCs w:val="20"/>
          <w:lang w:val="en-US"/>
        </w:rPr>
        <w:t> </w:t>
      </w:r>
      <w:r w:rsidRPr="00BC6D5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C6D5C">
        <w:rPr>
          <w:rFonts w:ascii="Courier New" w:hAnsi="Courier New" w:cs="Courier New"/>
          <w:spacing w:val="-6"/>
          <w:sz w:val="20"/>
          <w:szCs w:val="20"/>
          <w:lang w:val="en-US"/>
        </w:rPr>
        <w:t> </w:t>
      </w:r>
      <w:r w:rsidRPr="00BC6D5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BC6D5C">
        <w:rPr>
          <w:sz w:val="20"/>
          <w:szCs w:val="20"/>
        </w:rPr>
        <w:t xml:space="preserve"> </w:t>
      </w:r>
      <w:r w:rsidR="00DD41E4" w:rsidRPr="00BC6D5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BC6D5C">
        <w:rPr>
          <w:rFonts w:ascii="GHEA Grapalat" w:hAnsi="GHEA Grapalat"/>
          <w:spacing w:val="-6"/>
          <w:sz w:val="20"/>
          <w:szCs w:val="20"/>
        </w:rPr>
        <w:t xml:space="preserve">высылает </w:t>
      </w:r>
      <w:r w:rsidR="00DD41E4" w:rsidRPr="00BC6D5C">
        <w:rPr>
          <w:rFonts w:ascii="GHEA Grapalat" w:hAnsi="GHEA Grapalat"/>
          <w:spacing w:val="-6"/>
          <w:sz w:val="20"/>
          <w:szCs w:val="20"/>
        </w:rPr>
        <w:t>его также на электронную почту Продавца.</w:t>
      </w:r>
    </w:p>
    <w:p w14:paraId="049C1240" w14:textId="77777777" w:rsidR="00071D1C" w:rsidRPr="00BC6D5C" w:rsidRDefault="00071D1C" w:rsidP="00C457EE">
      <w:pPr>
        <w:widowControl w:val="0"/>
        <w:tabs>
          <w:tab w:val="left" w:pos="1276"/>
        </w:tabs>
        <w:ind w:firstLine="567"/>
        <w:jc w:val="both"/>
        <w:rPr>
          <w:rFonts w:ascii="GHEA Grapalat" w:hAnsi="GHEA Grapalat"/>
          <w:spacing w:val="-6"/>
          <w:sz w:val="20"/>
          <w:szCs w:val="20"/>
        </w:rPr>
      </w:pPr>
      <w:r w:rsidRPr="00BC6D5C">
        <w:rPr>
          <w:rFonts w:ascii="GHEA Grapalat" w:hAnsi="GHEA Grapalat"/>
          <w:sz w:val="20"/>
          <w:szCs w:val="20"/>
        </w:rPr>
        <w:t>8.1</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049C1241"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Договор составлен на ____</w:t>
      </w:r>
      <w:r w:rsidR="00E95CE6" w:rsidRPr="00BC6D5C">
        <w:rPr>
          <w:rFonts w:ascii="GHEA Grapalat" w:hAnsi="GHEA Grapalat"/>
          <w:sz w:val="20"/>
          <w:szCs w:val="20"/>
        </w:rPr>
        <w:t>_______</w:t>
      </w:r>
      <w:r w:rsidRPr="00BC6D5C">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C6D5C">
        <w:rPr>
          <w:rFonts w:ascii="GHEA Grapalat" w:hAnsi="GHEA Grapalat"/>
          <w:sz w:val="20"/>
          <w:szCs w:val="20"/>
        </w:rPr>
        <w:t>1.</w:t>
      </w:r>
      <w:r w:rsidR="00E95CE6" w:rsidRPr="00BC6D5C">
        <w:rPr>
          <w:rFonts w:ascii="GHEA Grapalat" w:hAnsi="GHEA Grapalat"/>
          <w:sz w:val="20"/>
          <w:szCs w:val="20"/>
        </w:rPr>
        <w:t xml:space="preserve"> </w:t>
      </w:r>
      <w:r w:rsidRPr="00BC6D5C">
        <w:rPr>
          <w:rFonts w:ascii="GHEA Grapalat" w:hAnsi="GHEA Grapalat"/>
          <w:sz w:val="20"/>
          <w:szCs w:val="20"/>
        </w:rPr>
        <w:t>к</w:t>
      </w:r>
      <w:r w:rsidR="00E95CE6" w:rsidRPr="00BC6D5C">
        <w:rPr>
          <w:rFonts w:ascii="Courier New" w:hAnsi="Courier New" w:cs="Courier New"/>
          <w:sz w:val="20"/>
          <w:szCs w:val="20"/>
          <w:lang w:val="en-US"/>
        </w:rPr>
        <w:t> </w:t>
      </w:r>
      <w:r w:rsidRPr="00BC6D5C">
        <w:rPr>
          <w:rFonts w:ascii="GHEA Grapalat" w:hAnsi="GHEA Grapalat"/>
          <w:sz w:val="20"/>
          <w:szCs w:val="20"/>
        </w:rPr>
        <w:t>договору считаются неотъемлемой частью договора.</w:t>
      </w:r>
    </w:p>
    <w:p w14:paraId="049C1242"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К отношениям, связанным с договором, применяется право Республики Армения.</w:t>
      </w:r>
    </w:p>
    <w:p w14:paraId="049C1243"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3A734A" w:rsidRPr="00BC6D5C">
        <w:rPr>
          <w:rFonts w:ascii="GHEA Grapalat" w:hAnsi="GHEA Grapalat"/>
          <w:sz w:val="20"/>
          <w:szCs w:val="20"/>
        </w:rPr>
        <w:t>5.</w:t>
      </w:r>
      <w:r w:rsidR="003A734A" w:rsidRPr="00BC6D5C">
        <w:rPr>
          <w:rFonts w:ascii="GHEA Grapalat" w:hAnsi="GHEA Grapalat"/>
          <w:sz w:val="20"/>
          <w:szCs w:val="20"/>
        </w:rPr>
        <w:tab/>
      </w:r>
    </w:p>
    <w:p w14:paraId="049C1244"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C6D5C" w14:paraId="049C124E" w14:textId="77777777" w:rsidTr="0016519F">
        <w:tc>
          <w:tcPr>
            <w:tcW w:w="4536" w:type="dxa"/>
          </w:tcPr>
          <w:p w14:paraId="049C1245"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46" w14:textId="77777777" w:rsidR="00071D1C" w:rsidRPr="00BC6D5C" w:rsidRDefault="00F83E0A"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_______________________</w:t>
            </w:r>
          </w:p>
          <w:p w14:paraId="049C124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48"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49" w14:textId="77777777" w:rsidR="00071D1C" w:rsidRPr="00BC6D5C" w:rsidRDefault="00071D1C" w:rsidP="00C457EE">
            <w:pPr>
              <w:widowControl w:val="0"/>
              <w:jc w:val="center"/>
              <w:rPr>
                <w:rFonts w:ascii="GHEA Grapalat" w:hAnsi="GHEA Grapalat"/>
                <w:sz w:val="20"/>
                <w:szCs w:val="20"/>
              </w:rPr>
            </w:pPr>
          </w:p>
        </w:tc>
        <w:tc>
          <w:tcPr>
            <w:tcW w:w="4343" w:type="dxa"/>
          </w:tcPr>
          <w:p w14:paraId="049C124A"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4B" w14:textId="77777777" w:rsidR="00071D1C" w:rsidRPr="00BC6D5C" w:rsidRDefault="00F83E0A"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4C"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4D"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4F" w14:textId="77777777" w:rsidR="00382B60" w:rsidRPr="00BC6D5C" w:rsidRDefault="00382B60" w:rsidP="00C457EE">
      <w:pPr>
        <w:widowControl w:val="0"/>
        <w:ind w:firstLine="567"/>
        <w:jc w:val="both"/>
        <w:rPr>
          <w:rFonts w:ascii="GHEA Grapalat" w:hAnsi="GHEA Grapalat"/>
          <w:i/>
          <w:sz w:val="20"/>
          <w:szCs w:val="20"/>
          <w:lang w:val="hy-AM"/>
        </w:rPr>
      </w:pPr>
    </w:p>
    <w:p w14:paraId="049C1250" w14:textId="77777777" w:rsidR="00071D1C" w:rsidRPr="00B138F3" w:rsidRDefault="00071D1C" w:rsidP="00C457EE">
      <w:pPr>
        <w:widowControl w:val="0"/>
        <w:ind w:firstLine="567"/>
        <w:jc w:val="both"/>
        <w:rPr>
          <w:rFonts w:ascii="GHEA Grapalat" w:hAnsi="GHEA Grapalat"/>
        </w:rPr>
      </w:pPr>
      <w:r w:rsidRPr="00BC6D5C">
        <w:rPr>
          <w:rFonts w:ascii="GHEA Grapalat" w:hAnsi="GHEA Grapalat"/>
          <w:i/>
          <w:sz w:val="20"/>
          <w:szCs w:val="20"/>
        </w:rPr>
        <w:t>В случае необходимости в договор могут быть включены не</w:t>
      </w:r>
      <w:r w:rsidR="001D0249" w:rsidRPr="00BC6D5C">
        <w:rPr>
          <w:rFonts w:ascii="Courier New" w:hAnsi="Courier New" w:cs="Courier New"/>
          <w:i/>
          <w:sz w:val="20"/>
          <w:szCs w:val="20"/>
          <w:lang w:val="en-US"/>
        </w:rPr>
        <w:t> </w:t>
      </w:r>
      <w:r w:rsidRPr="00BC6D5C">
        <w:rPr>
          <w:rFonts w:ascii="GHEA Grapalat" w:hAnsi="GHEA Grapalat"/>
          <w:i/>
          <w:sz w:val="20"/>
          <w:szCs w:val="20"/>
        </w:rPr>
        <w:t>противоречащие законодательству Республики Армения положения</w:t>
      </w:r>
      <w:r w:rsidRPr="00B138F3">
        <w:rPr>
          <w:rFonts w:ascii="GHEA Grapalat" w:hAnsi="GHEA Grapalat"/>
          <w:i/>
        </w:rPr>
        <w:t>.</w:t>
      </w:r>
    </w:p>
    <w:p w14:paraId="049C1251" w14:textId="77777777" w:rsidR="00071D1C" w:rsidRPr="00B138F3" w:rsidRDefault="00071D1C" w:rsidP="00C457EE">
      <w:pPr>
        <w:widowControl w:val="0"/>
        <w:rPr>
          <w:rFonts w:ascii="GHEA Grapalat" w:hAnsi="GHEA Grapalat"/>
        </w:rPr>
      </w:pPr>
    </w:p>
    <w:p w14:paraId="049C1252" w14:textId="77777777" w:rsidR="00071D1C" w:rsidRPr="00382B60" w:rsidRDefault="00071D1C" w:rsidP="00C457EE">
      <w:pPr>
        <w:widowControl w:val="0"/>
        <w:jc w:val="right"/>
        <w:rPr>
          <w:rFonts w:ascii="GHEA Grapalat" w:hAnsi="GHEA Grapalat"/>
        </w:rPr>
        <w:sectPr w:rsidR="00071D1C" w:rsidRPr="00382B60" w:rsidSect="00BE2476">
          <w:footerReference w:type="default" r:id="rId8"/>
          <w:footnotePr>
            <w:pos w:val="beneathText"/>
          </w:footnotePr>
          <w:type w:val="continuous"/>
          <w:pgSz w:w="11906" w:h="16838" w:code="9"/>
          <w:pgMar w:top="720" w:right="566" w:bottom="720" w:left="720" w:header="561" w:footer="561" w:gutter="0"/>
          <w:cols w:space="720"/>
          <w:docGrid w:linePitch="326"/>
        </w:sectPr>
      </w:pPr>
    </w:p>
    <w:p w14:paraId="049C1253" w14:textId="77777777"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lastRenderedPageBreak/>
        <w:t>Приложение № 1</w:t>
      </w:r>
    </w:p>
    <w:p w14:paraId="049C1254" w14:textId="6A67677E"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t xml:space="preserve">к Договору под кодом </w:t>
      </w:r>
      <w:r w:rsidR="001D0249" w:rsidRPr="00BC6D5C">
        <w:rPr>
          <w:rFonts w:ascii="GHEA Grapalat" w:hAnsi="GHEA Grapalat"/>
          <w:i/>
          <w:sz w:val="20"/>
          <w:szCs w:val="20"/>
        </w:rPr>
        <w:br/>
      </w:r>
      <w:r w:rsidRPr="00BC6D5C">
        <w:rPr>
          <w:rFonts w:ascii="GHEA Grapalat" w:hAnsi="GHEA Grapalat"/>
          <w:i/>
          <w:sz w:val="20"/>
          <w:szCs w:val="20"/>
        </w:rPr>
        <w:t xml:space="preserve">заключенному </w:t>
      </w:r>
      <w:r w:rsidR="006132ED" w:rsidRPr="00BC6D5C">
        <w:rPr>
          <w:rFonts w:ascii="GHEA Grapalat" w:hAnsi="GHEA Grapalat"/>
          <w:i/>
          <w:sz w:val="20"/>
          <w:szCs w:val="20"/>
        </w:rPr>
        <w:t>"</w:t>
      </w:r>
      <w:r w:rsidR="00D52566" w:rsidRPr="00BC6D5C">
        <w:rPr>
          <w:rFonts w:ascii="GHEA Grapalat" w:hAnsi="GHEA Grapalat"/>
          <w:i/>
          <w:sz w:val="20"/>
          <w:szCs w:val="20"/>
        </w:rPr>
        <w:tab/>
      </w:r>
      <w:r w:rsidR="006132ED" w:rsidRPr="00BC6D5C">
        <w:rPr>
          <w:rFonts w:ascii="GHEA Grapalat" w:hAnsi="GHEA Grapalat"/>
          <w:i/>
          <w:sz w:val="20"/>
          <w:szCs w:val="20"/>
        </w:rPr>
        <w:t>"</w:t>
      </w:r>
      <w:r w:rsidR="00D52566" w:rsidRPr="00BC6D5C">
        <w:rPr>
          <w:rFonts w:ascii="GHEA Grapalat" w:hAnsi="GHEA Grapalat"/>
          <w:i/>
          <w:sz w:val="20"/>
          <w:szCs w:val="20"/>
        </w:rPr>
        <w:tab/>
      </w:r>
      <w:r w:rsidR="007459B9">
        <w:rPr>
          <w:rFonts w:ascii="GHEA Grapalat" w:hAnsi="GHEA Grapalat"/>
          <w:i/>
          <w:sz w:val="20"/>
          <w:szCs w:val="20"/>
        </w:rPr>
        <w:t>2025</w:t>
      </w:r>
      <w:r w:rsidRPr="00BC6D5C">
        <w:rPr>
          <w:rFonts w:ascii="GHEA Grapalat" w:hAnsi="GHEA Grapalat"/>
          <w:i/>
          <w:sz w:val="20"/>
          <w:szCs w:val="20"/>
        </w:rPr>
        <w:t>г.</w:t>
      </w:r>
    </w:p>
    <w:p w14:paraId="049C1255"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ТЕХНИЧЕСКА</w:t>
      </w:r>
      <w:r w:rsidR="001D0249" w:rsidRPr="00BC6D5C">
        <w:rPr>
          <w:rFonts w:ascii="GHEA Grapalat" w:hAnsi="GHEA Grapalat"/>
          <w:sz w:val="20"/>
          <w:szCs w:val="20"/>
        </w:rPr>
        <w:t>Я ХАРАКТЕРИСТИКА-ГРАФИК ЗАКУПКИ</w:t>
      </w:r>
      <w:r w:rsidR="001D0249" w:rsidRPr="00BC6D5C">
        <w:rPr>
          <w:rStyle w:val="af6"/>
          <w:rFonts w:ascii="GHEA Grapalat" w:hAnsi="GHEA Grapalat"/>
          <w:sz w:val="20"/>
          <w:szCs w:val="20"/>
        </w:rPr>
        <w:footnoteReference w:customMarkFollows="1" w:id="21"/>
        <w:t>*</w:t>
      </w:r>
    </w:p>
    <w:p w14:paraId="049C1256" w14:textId="77777777" w:rsidR="00071D1C" w:rsidRPr="00BC6D5C" w:rsidRDefault="00071D1C" w:rsidP="00C457EE">
      <w:pPr>
        <w:widowControl w:val="0"/>
        <w:jc w:val="right"/>
        <w:rPr>
          <w:rFonts w:ascii="GHEA Grapalat" w:hAnsi="GHEA Grapalat"/>
          <w:sz w:val="20"/>
          <w:szCs w:val="20"/>
        </w:rPr>
      </w:pPr>
      <w:r w:rsidRPr="00BC6D5C">
        <w:rPr>
          <w:rFonts w:ascii="GHEA Grapalat" w:hAnsi="GHEA Grapalat"/>
          <w:sz w:val="20"/>
          <w:szCs w:val="20"/>
        </w:rPr>
        <w:t>Драмов РА</w:t>
      </w:r>
    </w:p>
    <w:tbl>
      <w:tblPr>
        <w:tblW w:w="16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1418"/>
        <w:gridCol w:w="1245"/>
        <w:gridCol w:w="923"/>
        <w:gridCol w:w="5103"/>
        <w:gridCol w:w="720"/>
        <w:gridCol w:w="751"/>
        <w:gridCol w:w="1276"/>
        <w:gridCol w:w="850"/>
        <w:gridCol w:w="850"/>
        <w:gridCol w:w="709"/>
        <w:gridCol w:w="1560"/>
        <w:gridCol w:w="25"/>
      </w:tblGrid>
      <w:tr w:rsidR="00B138F3" w:rsidRPr="00BC6D5C" w14:paraId="049C1258" w14:textId="77777777" w:rsidTr="000B0745">
        <w:trPr>
          <w:jc w:val="center"/>
        </w:trPr>
        <w:tc>
          <w:tcPr>
            <w:tcW w:w="16473" w:type="dxa"/>
            <w:gridSpan w:val="13"/>
          </w:tcPr>
          <w:p w14:paraId="049C125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Товар</w:t>
            </w:r>
          </w:p>
        </w:tc>
      </w:tr>
      <w:tr w:rsidR="00B138F3" w:rsidRPr="00BC6D5C" w14:paraId="049C1263" w14:textId="77777777" w:rsidTr="000B0745">
        <w:trPr>
          <w:gridAfter w:val="1"/>
          <w:wAfter w:w="25" w:type="dxa"/>
          <w:trHeight w:val="219"/>
          <w:jc w:val="center"/>
        </w:trPr>
        <w:tc>
          <w:tcPr>
            <w:tcW w:w="1043" w:type="dxa"/>
            <w:vMerge w:val="restart"/>
            <w:vAlign w:val="center"/>
          </w:tcPr>
          <w:p w14:paraId="049C1259"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 xml:space="preserve">номер предусмотренного </w:t>
            </w:r>
            <w:r w:rsidRPr="00BC6D5C">
              <w:rPr>
                <w:rFonts w:ascii="GHEA Grapalat" w:hAnsi="GHEA Grapalat"/>
                <w:spacing w:val="-6"/>
                <w:sz w:val="20"/>
                <w:szCs w:val="20"/>
              </w:rPr>
              <w:t>приглашением</w:t>
            </w:r>
            <w:r w:rsidRPr="00BC6D5C">
              <w:rPr>
                <w:rFonts w:ascii="GHEA Grapalat" w:hAnsi="GHEA Grapalat"/>
                <w:sz w:val="20"/>
                <w:szCs w:val="20"/>
              </w:rPr>
              <w:t xml:space="preserve"> лота</w:t>
            </w:r>
          </w:p>
        </w:tc>
        <w:tc>
          <w:tcPr>
            <w:tcW w:w="1418" w:type="dxa"/>
            <w:vMerge w:val="restart"/>
            <w:vAlign w:val="center"/>
          </w:tcPr>
          <w:p w14:paraId="049C125A"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промежуточный код, предусмотренный планом закупок по классификации ЕЗК (CPV)</w:t>
            </w:r>
          </w:p>
        </w:tc>
        <w:tc>
          <w:tcPr>
            <w:tcW w:w="1245" w:type="dxa"/>
            <w:vMerge w:val="restart"/>
            <w:vAlign w:val="center"/>
          </w:tcPr>
          <w:p w14:paraId="049C125B" w14:textId="77777777" w:rsidR="00071D1C" w:rsidRPr="00BC6D5C" w:rsidRDefault="001D0249" w:rsidP="00C457EE">
            <w:pPr>
              <w:widowControl w:val="0"/>
              <w:jc w:val="center"/>
              <w:rPr>
                <w:rFonts w:ascii="GHEA Grapalat" w:hAnsi="GHEA Grapalat"/>
                <w:sz w:val="20"/>
                <w:szCs w:val="20"/>
                <w:lang w:val="en-US"/>
              </w:rPr>
            </w:pPr>
            <w:r w:rsidRPr="00BC6D5C">
              <w:rPr>
                <w:rFonts w:ascii="GHEA Grapalat" w:hAnsi="GHEA Grapalat"/>
                <w:sz w:val="20"/>
                <w:szCs w:val="20"/>
              </w:rPr>
              <w:t xml:space="preserve">наименование </w:t>
            </w:r>
          </w:p>
        </w:tc>
        <w:tc>
          <w:tcPr>
            <w:tcW w:w="923" w:type="dxa"/>
            <w:vMerge w:val="restart"/>
            <w:vAlign w:val="center"/>
          </w:tcPr>
          <w:p w14:paraId="049C125C" w14:textId="77777777" w:rsidR="00071D1C" w:rsidRPr="00BC6D5C" w:rsidRDefault="00A205BF" w:rsidP="00C457EE">
            <w:pPr>
              <w:widowControl w:val="0"/>
              <w:ind w:left="-96" w:right="-108"/>
              <w:jc w:val="center"/>
              <w:rPr>
                <w:rFonts w:ascii="GHEA Grapalat" w:hAnsi="GHEA Grapalat"/>
                <w:sz w:val="20"/>
                <w:szCs w:val="20"/>
              </w:rPr>
            </w:pPr>
            <w:r w:rsidRPr="00BC6D5C">
              <w:rPr>
                <w:rFonts w:ascii="GHEA Grapalat" w:hAnsi="GHEA Grapalat"/>
                <w:sz w:val="20"/>
                <w:szCs w:val="20"/>
              </w:rPr>
              <w:t>товарный знак,</w:t>
            </w:r>
            <w:r w:rsidRPr="00BC6D5C">
              <w:rPr>
                <w:rFonts w:ascii="GHEA Grapalat" w:hAnsi="GHEA Grapalat"/>
                <w:sz w:val="20"/>
                <w:szCs w:val="20"/>
                <w:lang w:val="hy-AM"/>
              </w:rPr>
              <w:t xml:space="preserve"> </w:t>
            </w:r>
            <w:r w:rsidRPr="00BC6D5C">
              <w:rPr>
                <w:rFonts w:ascii="GHEA Grapalat" w:hAnsi="GHEA Grapalat"/>
                <w:sz w:val="20"/>
                <w:szCs w:val="20"/>
              </w:rPr>
              <w:t>марка</w:t>
            </w:r>
            <w:r w:rsidR="00317BD2" w:rsidRPr="00BC6D5C">
              <w:rPr>
                <w:rFonts w:ascii="GHEA Grapalat" w:hAnsi="GHEA Grapalat"/>
                <w:sz w:val="20"/>
                <w:szCs w:val="20"/>
                <w:lang w:val="hy-AM"/>
              </w:rPr>
              <w:t xml:space="preserve"> </w:t>
            </w:r>
            <w:r w:rsidR="00CC6362" w:rsidRPr="00BC6D5C">
              <w:rPr>
                <w:rFonts w:ascii="GHEA Grapalat" w:hAnsi="GHEA Grapalat"/>
                <w:sz w:val="20"/>
                <w:szCs w:val="20"/>
              </w:rPr>
              <w:t xml:space="preserve">и </w:t>
            </w:r>
            <w:r w:rsidR="009F06BA" w:rsidRPr="00BC6D5C">
              <w:rPr>
                <w:rFonts w:ascii="GHEA Grapalat" w:hAnsi="GHEA Grapalat"/>
                <w:sz w:val="20"/>
                <w:szCs w:val="20"/>
              </w:rPr>
              <w:t xml:space="preserve">наименование производителя </w:t>
            </w:r>
            <w:r w:rsidR="00B64ECA" w:rsidRPr="00BC6D5C">
              <w:rPr>
                <w:rStyle w:val="af6"/>
                <w:rFonts w:ascii="GHEA Grapalat" w:hAnsi="GHEA Grapalat"/>
                <w:sz w:val="20"/>
                <w:szCs w:val="20"/>
              </w:rPr>
              <w:footnoteReference w:customMarkFollows="1" w:id="22"/>
              <w:t>**</w:t>
            </w:r>
          </w:p>
        </w:tc>
        <w:tc>
          <w:tcPr>
            <w:tcW w:w="5103" w:type="dxa"/>
            <w:vMerge w:val="restart"/>
            <w:vAlign w:val="center"/>
          </w:tcPr>
          <w:p w14:paraId="049C125D" w14:textId="77777777" w:rsidR="00071D1C" w:rsidRPr="00BC6D5C" w:rsidRDefault="00071D1C" w:rsidP="00C457EE">
            <w:pPr>
              <w:widowControl w:val="0"/>
              <w:ind w:left="-108" w:right="-59"/>
              <w:jc w:val="center"/>
              <w:rPr>
                <w:rFonts w:ascii="GHEA Grapalat" w:hAnsi="GHEA Grapalat"/>
                <w:sz w:val="20"/>
                <w:szCs w:val="20"/>
              </w:rPr>
            </w:pPr>
            <w:r w:rsidRPr="00BC6D5C">
              <w:rPr>
                <w:rFonts w:ascii="GHEA Grapalat" w:hAnsi="GHEA Grapalat"/>
                <w:sz w:val="20"/>
                <w:szCs w:val="20"/>
              </w:rPr>
              <w:t>техническая характеристика</w:t>
            </w:r>
          </w:p>
        </w:tc>
        <w:tc>
          <w:tcPr>
            <w:tcW w:w="720" w:type="dxa"/>
            <w:vMerge w:val="restart"/>
            <w:vAlign w:val="center"/>
          </w:tcPr>
          <w:p w14:paraId="049C125E" w14:textId="77777777" w:rsidR="00071D1C" w:rsidRPr="00BC6D5C" w:rsidRDefault="00071D1C" w:rsidP="00C457EE">
            <w:pPr>
              <w:widowControl w:val="0"/>
              <w:ind w:left="-48" w:right="-108"/>
              <w:jc w:val="center"/>
              <w:rPr>
                <w:rFonts w:ascii="GHEA Grapalat" w:hAnsi="GHEA Grapalat"/>
                <w:sz w:val="20"/>
                <w:szCs w:val="20"/>
              </w:rPr>
            </w:pPr>
            <w:r w:rsidRPr="00BC6D5C">
              <w:rPr>
                <w:rFonts w:ascii="GHEA Grapalat" w:hAnsi="GHEA Grapalat"/>
                <w:sz w:val="20"/>
                <w:szCs w:val="20"/>
              </w:rPr>
              <w:t>единица измерения</w:t>
            </w:r>
          </w:p>
        </w:tc>
        <w:tc>
          <w:tcPr>
            <w:tcW w:w="751" w:type="dxa"/>
            <w:vMerge w:val="restart"/>
            <w:vAlign w:val="center"/>
          </w:tcPr>
          <w:p w14:paraId="049C125F"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цена единицы/драмов РА</w:t>
            </w:r>
          </w:p>
        </w:tc>
        <w:tc>
          <w:tcPr>
            <w:tcW w:w="1276" w:type="dxa"/>
            <w:vMerge w:val="restart"/>
            <w:vAlign w:val="center"/>
          </w:tcPr>
          <w:p w14:paraId="049C1260"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общая цена/драмов РА</w:t>
            </w:r>
          </w:p>
        </w:tc>
        <w:tc>
          <w:tcPr>
            <w:tcW w:w="850" w:type="dxa"/>
            <w:vMerge w:val="restart"/>
            <w:vAlign w:val="center"/>
          </w:tcPr>
          <w:p w14:paraId="049C1261" w14:textId="77777777" w:rsidR="00071D1C" w:rsidRPr="00BC6D5C" w:rsidRDefault="00071D1C" w:rsidP="00C457EE">
            <w:pPr>
              <w:widowControl w:val="0"/>
              <w:ind w:left="-126" w:right="-108"/>
              <w:jc w:val="center"/>
              <w:rPr>
                <w:rFonts w:ascii="GHEA Grapalat" w:hAnsi="GHEA Grapalat"/>
                <w:sz w:val="20"/>
                <w:szCs w:val="20"/>
              </w:rPr>
            </w:pPr>
            <w:r w:rsidRPr="00BC6D5C">
              <w:rPr>
                <w:rFonts w:ascii="GHEA Grapalat" w:hAnsi="GHEA Grapalat"/>
                <w:sz w:val="20"/>
                <w:szCs w:val="20"/>
              </w:rPr>
              <w:t>общий объем</w:t>
            </w:r>
          </w:p>
        </w:tc>
        <w:tc>
          <w:tcPr>
            <w:tcW w:w="3119" w:type="dxa"/>
            <w:gridSpan w:val="3"/>
            <w:vAlign w:val="center"/>
          </w:tcPr>
          <w:p w14:paraId="049C1262"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поставки</w:t>
            </w:r>
          </w:p>
        </w:tc>
      </w:tr>
      <w:tr w:rsidR="00B138F3" w:rsidRPr="00BC6D5C" w14:paraId="049C1270" w14:textId="77777777" w:rsidTr="000B0745">
        <w:trPr>
          <w:gridAfter w:val="1"/>
          <w:wAfter w:w="25" w:type="dxa"/>
          <w:trHeight w:val="445"/>
          <w:jc w:val="center"/>
        </w:trPr>
        <w:tc>
          <w:tcPr>
            <w:tcW w:w="1043" w:type="dxa"/>
            <w:vMerge/>
            <w:vAlign w:val="center"/>
          </w:tcPr>
          <w:p w14:paraId="049C1264" w14:textId="77777777" w:rsidR="00071D1C" w:rsidRPr="00BC6D5C" w:rsidRDefault="00071D1C" w:rsidP="00C457EE">
            <w:pPr>
              <w:widowControl w:val="0"/>
              <w:jc w:val="center"/>
              <w:rPr>
                <w:rFonts w:ascii="GHEA Grapalat" w:hAnsi="GHEA Grapalat"/>
                <w:sz w:val="20"/>
                <w:szCs w:val="20"/>
              </w:rPr>
            </w:pPr>
          </w:p>
        </w:tc>
        <w:tc>
          <w:tcPr>
            <w:tcW w:w="1418" w:type="dxa"/>
            <w:vMerge/>
            <w:vAlign w:val="center"/>
          </w:tcPr>
          <w:p w14:paraId="049C1265" w14:textId="77777777" w:rsidR="00071D1C" w:rsidRPr="00BC6D5C" w:rsidRDefault="00071D1C" w:rsidP="00C457EE">
            <w:pPr>
              <w:widowControl w:val="0"/>
              <w:jc w:val="center"/>
              <w:rPr>
                <w:rFonts w:ascii="GHEA Grapalat" w:hAnsi="GHEA Grapalat"/>
                <w:sz w:val="20"/>
                <w:szCs w:val="20"/>
              </w:rPr>
            </w:pPr>
          </w:p>
        </w:tc>
        <w:tc>
          <w:tcPr>
            <w:tcW w:w="1245" w:type="dxa"/>
            <w:vMerge/>
            <w:vAlign w:val="center"/>
          </w:tcPr>
          <w:p w14:paraId="049C1266" w14:textId="77777777" w:rsidR="00071D1C" w:rsidRPr="00BC6D5C" w:rsidRDefault="00071D1C" w:rsidP="00C457EE">
            <w:pPr>
              <w:widowControl w:val="0"/>
              <w:jc w:val="center"/>
              <w:rPr>
                <w:rFonts w:ascii="GHEA Grapalat" w:hAnsi="GHEA Grapalat"/>
                <w:sz w:val="20"/>
                <w:szCs w:val="20"/>
              </w:rPr>
            </w:pPr>
          </w:p>
        </w:tc>
        <w:tc>
          <w:tcPr>
            <w:tcW w:w="923" w:type="dxa"/>
            <w:vMerge/>
            <w:vAlign w:val="center"/>
          </w:tcPr>
          <w:p w14:paraId="049C1267" w14:textId="77777777" w:rsidR="00071D1C" w:rsidRPr="00BC6D5C" w:rsidRDefault="00071D1C" w:rsidP="00C457EE">
            <w:pPr>
              <w:widowControl w:val="0"/>
              <w:jc w:val="center"/>
              <w:rPr>
                <w:rFonts w:ascii="GHEA Grapalat" w:hAnsi="GHEA Grapalat"/>
                <w:sz w:val="20"/>
                <w:szCs w:val="20"/>
              </w:rPr>
            </w:pPr>
          </w:p>
        </w:tc>
        <w:tc>
          <w:tcPr>
            <w:tcW w:w="5103" w:type="dxa"/>
            <w:vMerge/>
            <w:vAlign w:val="center"/>
          </w:tcPr>
          <w:p w14:paraId="049C1268" w14:textId="77777777" w:rsidR="00071D1C" w:rsidRPr="00BC6D5C" w:rsidRDefault="00071D1C" w:rsidP="00C457EE">
            <w:pPr>
              <w:widowControl w:val="0"/>
              <w:jc w:val="center"/>
              <w:rPr>
                <w:rFonts w:ascii="GHEA Grapalat" w:hAnsi="GHEA Grapalat"/>
                <w:sz w:val="20"/>
                <w:szCs w:val="20"/>
              </w:rPr>
            </w:pPr>
          </w:p>
        </w:tc>
        <w:tc>
          <w:tcPr>
            <w:tcW w:w="720" w:type="dxa"/>
            <w:vMerge/>
            <w:vAlign w:val="center"/>
          </w:tcPr>
          <w:p w14:paraId="049C1269" w14:textId="77777777" w:rsidR="00071D1C" w:rsidRPr="00BC6D5C" w:rsidRDefault="00071D1C" w:rsidP="00C457EE">
            <w:pPr>
              <w:widowControl w:val="0"/>
              <w:jc w:val="center"/>
              <w:rPr>
                <w:rFonts w:ascii="GHEA Grapalat" w:hAnsi="GHEA Grapalat"/>
                <w:sz w:val="20"/>
                <w:szCs w:val="20"/>
              </w:rPr>
            </w:pPr>
          </w:p>
        </w:tc>
        <w:tc>
          <w:tcPr>
            <w:tcW w:w="751" w:type="dxa"/>
            <w:vMerge/>
            <w:vAlign w:val="center"/>
          </w:tcPr>
          <w:p w14:paraId="049C126A" w14:textId="77777777" w:rsidR="00071D1C" w:rsidRPr="00BC6D5C" w:rsidRDefault="00071D1C" w:rsidP="00C457EE">
            <w:pPr>
              <w:widowControl w:val="0"/>
              <w:jc w:val="center"/>
              <w:rPr>
                <w:rFonts w:ascii="GHEA Grapalat" w:hAnsi="GHEA Grapalat"/>
                <w:sz w:val="20"/>
                <w:szCs w:val="20"/>
              </w:rPr>
            </w:pPr>
          </w:p>
        </w:tc>
        <w:tc>
          <w:tcPr>
            <w:tcW w:w="1276" w:type="dxa"/>
            <w:vMerge/>
            <w:vAlign w:val="center"/>
          </w:tcPr>
          <w:p w14:paraId="049C126B" w14:textId="77777777" w:rsidR="00071D1C" w:rsidRPr="00BC6D5C" w:rsidRDefault="00071D1C" w:rsidP="00C457EE">
            <w:pPr>
              <w:widowControl w:val="0"/>
              <w:jc w:val="center"/>
              <w:rPr>
                <w:rFonts w:ascii="GHEA Grapalat" w:hAnsi="GHEA Grapalat"/>
                <w:sz w:val="20"/>
                <w:szCs w:val="20"/>
              </w:rPr>
            </w:pPr>
          </w:p>
        </w:tc>
        <w:tc>
          <w:tcPr>
            <w:tcW w:w="850" w:type="dxa"/>
            <w:vMerge/>
            <w:vAlign w:val="center"/>
          </w:tcPr>
          <w:p w14:paraId="049C126C" w14:textId="77777777" w:rsidR="00071D1C" w:rsidRPr="00BC6D5C" w:rsidRDefault="00071D1C" w:rsidP="00C457EE">
            <w:pPr>
              <w:widowControl w:val="0"/>
              <w:jc w:val="center"/>
              <w:rPr>
                <w:rFonts w:ascii="GHEA Grapalat" w:hAnsi="GHEA Grapalat"/>
                <w:sz w:val="20"/>
                <w:szCs w:val="20"/>
              </w:rPr>
            </w:pPr>
          </w:p>
        </w:tc>
        <w:tc>
          <w:tcPr>
            <w:tcW w:w="850" w:type="dxa"/>
            <w:vAlign w:val="center"/>
          </w:tcPr>
          <w:p w14:paraId="049C126D"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адрес</w:t>
            </w:r>
          </w:p>
        </w:tc>
        <w:tc>
          <w:tcPr>
            <w:tcW w:w="709" w:type="dxa"/>
            <w:vAlign w:val="center"/>
          </w:tcPr>
          <w:p w14:paraId="049C126E" w14:textId="77777777" w:rsidR="00071D1C" w:rsidRPr="00BC6D5C" w:rsidRDefault="00071D1C" w:rsidP="00C457EE">
            <w:pPr>
              <w:widowControl w:val="0"/>
              <w:ind w:left="-46" w:right="-84"/>
              <w:jc w:val="center"/>
              <w:rPr>
                <w:rFonts w:ascii="GHEA Grapalat" w:hAnsi="GHEA Grapalat"/>
                <w:sz w:val="20"/>
                <w:szCs w:val="20"/>
              </w:rPr>
            </w:pPr>
            <w:r w:rsidRPr="00BC6D5C">
              <w:rPr>
                <w:rFonts w:ascii="GHEA Grapalat" w:hAnsi="GHEA Grapalat"/>
                <w:sz w:val="20"/>
                <w:szCs w:val="20"/>
              </w:rPr>
              <w:t>подлежащее поставке количество товара</w:t>
            </w:r>
          </w:p>
        </w:tc>
        <w:tc>
          <w:tcPr>
            <w:tcW w:w="1560" w:type="dxa"/>
            <w:vAlign w:val="center"/>
          </w:tcPr>
          <w:p w14:paraId="049C126F" w14:textId="77777777" w:rsidR="00700C81" w:rsidRPr="00BC6D5C" w:rsidRDefault="005646FC" w:rsidP="00C457EE">
            <w:pPr>
              <w:widowControl w:val="0"/>
              <w:ind w:left="-132" w:right="-129"/>
              <w:jc w:val="center"/>
              <w:rPr>
                <w:rFonts w:ascii="GHEA Grapalat" w:hAnsi="GHEA Grapalat"/>
                <w:sz w:val="20"/>
                <w:szCs w:val="20"/>
                <w:lang w:val="en-US"/>
              </w:rPr>
            </w:pPr>
            <w:r w:rsidRPr="00BC6D5C">
              <w:rPr>
                <w:rFonts w:ascii="GHEA Grapalat" w:hAnsi="GHEA Grapalat"/>
                <w:sz w:val="20"/>
                <w:szCs w:val="20"/>
              </w:rPr>
              <w:t>с</w:t>
            </w:r>
            <w:r w:rsidR="00700C81" w:rsidRPr="00BC6D5C">
              <w:rPr>
                <w:rFonts w:ascii="GHEA Grapalat" w:hAnsi="GHEA Grapalat"/>
                <w:sz w:val="20"/>
                <w:szCs w:val="20"/>
              </w:rPr>
              <w:t>рок</w:t>
            </w:r>
            <w:r w:rsidR="005A57B8" w:rsidRPr="00BC6D5C">
              <w:rPr>
                <w:rStyle w:val="af6"/>
                <w:rFonts w:ascii="GHEA Grapalat" w:hAnsi="GHEA Grapalat"/>
                <w:sz w:val="20"/>
                <w:szCs w:val="20"/>
              </w:rPr>
              <w:footnoteReference w:customMarkFollows="1" w:id="23"/>
              <w:t>***</w:t>
            </w:r>
          </w:p>
        </w:tc>
      </w:tr>
      <w:tr w:rsidR="0061404F" w:rsidRPr="00BC6D5C" w14:paraId="049C127D" w14:textId="77777777" w:rsidTr="000B0745">
        <w:trPr>
          <w:gridAfter w:val="1"/>
          <w:wAfter w:w="25" w:type="dxa"/>
          <w:trHeight w:val="246"/>
          <w:jc w:val="center"/>
        </w:trPr>
        <w:tc>
          <w:tcPr>
            <w:tcW w:w="1043" w:type="dxa"/>
            <w:vAlign w:val="center"/>
          </w:tcPr>
          <w:p w14:paraId="049C1271" w14:textId="77777777" w:rsidR="0061404F" w:rsidRPr="00BC6D5C" w:rsidRDefault="0061404F" w:rsidP="0061404F">
            <w:pPr>
              <w:widowControl w:val="0"/>
              <w:jc w:val="center"/>
              <w:rPr>
                <w:rFonts w:ascii="GHEA Grapalat" w:hAnsi="GHEA Grapalat"/>
                <w:sz w:val="20"/>
                <w:szCs w:val="20"/>
              </w:rPr>
            </w:pPr>
            <w:r>
              <w:rPr>
                <w:rFonts w:ascii="GHEA Grapalat" w:hAnsi="GHEA Grapalat"/>
                <w:sz w:val="20"/>
                <w:szCs w:val="20"/>
              </w:rPr>
              <w:t>1</w:t>
            </w:r>
          </w:p>
        </w:tc>
        <w:tc>
          <w:tcPr>
            <w:tcW w:w="1418" w:type="dxa"/>
            <w:vAlign w:val="center"/>
          </w:tcPr>
          <w:p w14:paraId="3D180B3F" w14:textId="77777777" w:rsidR="0061404F" w:rsidRDefault="0061404F" w:rsidP="0061404F">
            <w:pPr>
              <w:jc w:val="center"/>
              <w:rPr>
                <w:rFonts w:ascii="Calibri" w:hAnsi="Calibri" w:cs="Arial"/>
                <w:sz w:val="22"/>
                <w:szCs w:val="22"/>
              </w:rPr>
            </w:pPr>
            <w:r>
              <w:rPr>
                <w:rFonts w:ascii="Calibri" w:hAnsi="Calibri" w:cs="Arial"/>
                <w:sz w:val="22"/>
                <w:szCs w:val="22"/>
              </w:rPr>
              <w:t>09411710</w:t>
            </w:r>
          </w:p>
          <w:p w14:paraId="049C1272" w14:textId="66ED6A68" w:rsidR="0061404F" w:rsidRPr="007E530E" w:rsidRDefault="0061404F" w:rsidP="0061404F">
            <w:pPr>
              <w:widowControl w:val="0"/>
              <w:jc w:val="center"/>
              <w:rPr>
                <w:rFonts w:asciiTheme="minorHAnsi" w:hAnsiTheme="minorHAnsi"/>
                <w:sz w:val="20"/>
                <w:szCs w:val="20"/>
              </w:rPr>
            </w:pPr>
          </w:p>
        </w:tc>
        <w:tc>
          <w:tcPr>
            <w:tcW w:w="1245" w:type="dxa"/>
            <w:vAlign w:val="center"/>
          </w:tcPr>
          <w:p w14:paraId="049C1273" w14:textId="65954A31" w:rsidR="0061404F" w:rsidRPr="00A123F1" w:rsidRDefault="0061404F" w:rsidP="0061404F">
            <w:pPr>
              <w:widowControl w:val="0"/>
              <w:jc w:val="center"/>
              <w:rPr>
                <w:rFonts w:ascii="GHEA Grapalat" w:hAnsi="GHEA Grapalat"/>
                <w:sz w:val="16"/>
                <w:szCs w:val="16"/>
              </w:rPr>
            </w:pPr>
            <w:r w:rsidRPr="00FC4576">
              <w:rPr>
                <w:rFonts w:ascii="GHEA Grapalat" w:hAnsi="GHEA Grapalat"/>
                <w:color w:val="000000" w:themeColor="text1"/>
                <w:sz w:val="16"/>
                <w:szCs w:val="16"/>
              </w:rPr>
              <w:t>Сжатый природный газ</w:t>
            </w:r>
          </w:p>
        </w:tc>
        <w:tc>
          <w:tcPr>
            <w:tcW w:w="923" w:type="dxa"/>
            <w:vAlign w:val="center"/>
          </w:tcPr>
          <w:p w14:paraId="049C1274" w14:textId="028A6312" w:rsidR="0061404F" w:rsidRPr="00A123F1" w:rsidRDefault="0061404F" w:rsidP="0061404F">
            <w:pPr>
              <w:widowControl w:val="0"/>
              <w:jc w:val="center"/>
              <w:rPr>
                <w:rFonts w:ascii="GHEA Grapalat" w:hAnsi="GHEA Grapalat"/>
                <w:sz w:val="16"/>
                <w:szCs w:val="16"/>
              </w:rPr>
            </w:pPr>
          </w:p>
        </w:tc>
        <w:tc>
          <w:tcPr>
            <w:tcW w:w="5103" w:type="dxa"/>
            <w:vAlign w:val="center"/>
          </w:tcPr>
          <w:p w14:paraId="73579E98" w14:textId="77777777" w:rsidR="000B0745" w:rsidRPr="000B0745" w:rsidRDefault="000B0745" w:rsidP="000B0745">
            <w:pPr>
              <w:jc w:val="center"/>
              <w:rPr>
                <w:rStyle w:val="tlid-translation"/>
                <w:rFonts w:ascii="GHEA Grapalat" w:hAnsi="GHEA Grapalat"/>
                <w:sz w:val="16"/>
              </w:rPr>
            </w:pPr>
            <w:r w:rsidRPr="000B0745">
              <w:rPr>
                <w:rStyle w:val="tlid-translation"/>
                <w:rFonts w:ascii="GHEA Grapalat" w:hAnsi="GHEA Grapalat"/>
                <w:sz w:val="16"/>
              </w:rPr>
              <w:t>Газ сжатый природный, получаемый в результате нескольких последовательных стадий очистки газа в технологических процессах КПГ: очистки смеси, удаления влаги и других примесей, что не предусматривает изменение состава компонентов. При заполнении баллона избыточное давление сжатого природного газового топлива должно соответствовать техническим условиям КПГ и заполняемых газовых баллонов и не должно превышать предел давления 19,6 МПа, баллон. температура заряженного газа не может быть выше температуры окружающей среды, но не должна превышать температуру 600 0С. Теплоотдача при горении 1х/м 8000 куб.см, результирующее давление 2,2-2,5 атмосферы, взрывоопасен, имеет меньшую плотность, чем воздух, специфический запах, безопасность по автомобилю РА. 16.06.2005 «Технический регламент топлива для двигателей внутреннего сгорания», утвержденный постановлением № 894.</w:t>
            </w:r>
          </w:p>
          <w:p w14:paraId="049C1275" w14:textId="036C1945" w:rsidR="0061404F" w:rsidRPr="00AF1F6A" w:rsidRDefault="000B0745" w:rsidP="000B0745">
            <w:pPr>
              <w:jc w:val="center"/>
              <w:rPr>
                <w:rFonts w:ascii="GHEA Grapalat" w:hAnsi="GHEA Grapalat"/>
                <w:sz w:val="16"/>
                <w:szCs w:val="16"/>
              </w:rPr>
            </w:pPr>
            <w:r w:rsidRPr="000B0745">
              <w:rPr>
                <w:rStyle w:val="tlid-translation"/>
                <w:rFonts w:ascii="GHEA Grapalat" w:hAnsi="GHEA Grapalat"/>
                <w:sz w:val="16"/>
              </w:rPr>
              <w:t>Поставка должна осуществляться по купонам.</w:t>
            </w:r>
          </w:p>
        </w:tc>
        <w:tc>
          <w:tcPr>
            <w:tcW w:w="720" w:type="dxa"/>
            <w:vAlign w:val="center"/>
          </w:tcPr>
          <w:p w14:paraId="049C1276" w14:textId="3592B923" w:rsidR="0061404F" w:rsidRPr="0061404F" w:rsidRDefault="0061404F" w:rsidP="0061404F">
            <w:pPr>
              <w:widowControl w:val="0"/>
              <w:jc w:val="center"/>
              <w:rPr>
                <w:rFonts w:ascii="GHEA Grapalat" w:hAnsi="GHEA Grapalat"/>
                <w:sz w:val="20"/>
                <w:szCs w:val="20"/>
              </w:rPr>
            </w:pPr>
            <w:r>
              <w:rPr>
                <w:rFonts w:ascii="GHEA Grapalat" w:hAnsi="GHEA Grapalat"/>
                <w:sz w:val="20"/>
                <w:szCs w:val="20"/>
              </w:rPr>
              <w:t>кг</w:t>
            </w:r>
          </w:p>
        </w:tc>
        <w:tc>
          <w:tcPr>
            <w:tcW w:w="751" w:type="dxa"/>
            <w:vAlign w:val="center"/>
          </w:tcPr>
          <w:p w14:paraId="049C1277" w14:textId="79DB7974" w:rsidR="0061404F" w:rsidRPr="008B0BB4" w:rsidRDefault="0061404F" w:rsidP="0061404F">
            <w:pPr>
              <w:widowControl w:val="0"/>
              <w:jc w:val="center"/>
              <w:rPr>
                <w:rFonts w:ascii="GHEA Grapalat" w:hAnsi="GHEA Grapalat"/>
                <w:sz w:val="20"/>
                <w:szCs w:val="20"/>
              </w:rPr>
            </w:pPr>
            <w:r>
              <w:rPr>
                <w:rFonts w:ascii="GHEA Grapalat" w:hAnsi="GHEA Grapalat"/>
                <w:sz w:val="20"/>
                <w:lang w:val="hy-AM"/>
              </w:rPr>
              <w:t>355</w:t>
            </w:r>
          </w:p>
        </w:tc>
        <w:tc>
          <w:tcPr>
            <w:tcW w:w="1276" w:type="dxa"/>
            <w:vAlign w:val="center"/>
          </w:tcPr>
          <w:p w14:paraId="049C1278" w14:textId="73CF3F23" w:rsidR="0061404F" w:rsidRPr="00BC6D5C" w:rsidRDefault="0061404F" w:rsidP="0061404F">
            <w:pPr>
              <w:widowControl w:val="0"/>
              <w:jc w:val="center"/>
              <w:rPr>
                <w:rFonts w:ascii="GHEA Grapalat" w:hAnsi="GHEA Grapalat"/>
                <w:sz w:val="20"/>
                <w:szCs w:val="20"/>
              </w:rPr>
            </w:pPr>
            <w:r>
              <w:rPr>
                <w:rFonts w:ascii="GHEA Grapalat" w:hAnsi="GHEA Grapalat"/>
                <w:sz w:val="20"/>
                <w:lang w:val="hy-AM"/>
              </w:rPr>
              <w:t>2 236 500</w:t>
            </w:r>
          </w:p>
        </w:tc>
        <w:tc>
          <w:tcPr>
            <w:tcW w:w="850" w:type="dxa"/>
            <w:vAlign w:val="center"/>
          </w:tcPr>
          <w:p w14:paraId="049C1279" w14:textId="70B62669" w:rsidR="0061404F" w:rsidRPr="0045131A" w:rsidRDefault="0061404F" w:rsidP="0061404F">
            <w:pPr>
              <w:widowControl w:val="0"/>
              <w:jc w:val="center"/>
              <w:rPr>
                <w:rFonts w:asciiTheme="minorHAnsi" w:hAnsiTheme="minorHAnsi"/>
                <w:sz w:val="20"/>
                <w:szCs w:val="20"/>
              </w:rPr>
            </w:pPr>
            <w:r>
              <w:rPr>
                <w:rFonts w:ascii="GHEA Grapalat" w:hAnsi="GHEA Grapalat"/>
                <w:sz w:val="20"/>
                <w:lang w:val="hy-AM"/>
              </w:rPr>
              <w:t>6300</w:t>
            </w:r>
          </w:p>
        </w:tc>
        <w:tc>
          <w:tcPr>
            <w:tcW w:w="850" w:type="dxa"/>
            <w:vAlign w:val="center"/>
          </w:tcPr>
          <w:p w14:paraId="049C127A" w14:textId="4A891095" w:rsidR="0061404F" w:rsidRPr="00566ECB" w:rsidRDefault="0061404F" w:rsidP="0061404F">
            <w:pPr>
              <w:widowControl w:val="0"/>
              <w:jc w:val="center"/>
              <w:rPr>
                <w:rFonts w:ascii="GHEA Grapalat" w:hAnsi="GHEA Grapalat"/>
                <w:sz w:val="20"/>
                <w:szCs w:val="20"/>
                <w:lang w:val="hy-AM"/>
              </w:rPr>
            </w:pPr>
            <w:r>
              <w:rPr>
                <w:rFonts w:ascii="GHEA Grapalat" w:hAnsi="GHEA Grapalat"/>
                <w:sz w:val="20"/>
                <w:szCs w:val="20"/>
              </w:rPr>
              <w:t>с.</w:t>
            </w:r>
            <w:r>
              <w:rPr>
                <w:rFonts w:ascii="GHEA Grapalat" w:hAnsi="GHEA Grapalat"/>
                <w:sz w:val="20"/>
                <w:szCs w:val="20"/>
                <w:lang w:val="hy-AM"/>
              </w:rPr>
              <w:t xml:space="preserve"> Тех, </w:t>
            </w:r>
            <w:r>
              <w:rPr>
                <w:rFonts w:ascii="GHEA Grapalat" w:hAnsi="GHEA Grapalat"/>
                <w:sz w:val="20"/>
                <w:szCs w:val="20"/>
              </w:rPr>
              <w:t>35-я улица</w:t>
            </w:r>
            <w:r>
              <w:rPr>
                <w:rFonts w:ascii="GHEA Grapalat" w:hAnsi="GHEA Grapalat"/>
                <w:sz w:val="20"/>
                <w:szCs w:val="20"/>
                <w:lang w:val="hy-AM"/>
              </w:rPr>
              <w:t>, ст.2</w:t>
            </w:r>
          </w:p>
        </w:tc>
        <w:tc>
          <w:tcPr>
            <w:tcW w:w="709" w:type="dxa"/>
            <w:vAlign w:val="center"/>
          </w:tcPr>
          <w:p w14:paraId="049C127B" w14:textId="62A68B4A" w:rsidR="0061404F" w:rsidRPr="0045131A" w:rsidRDefault="0061404F" w:rsidP="0061404F">
            <w:pPr>
              <w:widowControl w:val="0"/>
              <w:jc w:val="center"/>
              <w:rPr>
                <w:rFonts w:asciiTheme="minorHAnsi" w:hAnsiTheme="minorHAnsi"/>
                <w:sz w:val="20"/>
                <w:szCs w:val="20"/>
              </w:rPr>
            </w:pPr>
            <w:r>
              <w:rPr>
                <w:rFonts w:ascii="GHEA Grapalat" w:hAnsi="GHEA Grapalat"/>
                <w:sz w:val="20"/>
                <w:lang w:val="hy-AM"/>
              </w:rPr>
              <w:t>6300</w:t>
            </w:r>
          </w:p>
        </w:tc>
        <w:tc>
          <w:tcPr>
            <w:tcW w:w="1560" w:type="dxa"/>
            <w:vAlign w:val="center"/>
          </w:tcPr>
          <w:p w14:paraId="049C127C" w14:textId="05C65CFE" w:rsidR="0061404F" w:rsidRPr="00E47704" w:rsidRDefault="0061404F" w:rsidP="0061404F">
            <w:pPr>
              <w:widowControl w:val="0"/>
              <w:jc w:val="center"/>
              <w:rPr>
                <w:rFonts w:ascii="GHEA Grapalat" w:hAnsi="GHEA Grapalat"/>
                <w:sz w:val="12"/>
                <w:szCs w:val="12"/>
              </w:rPr>
            </w:pPr>
            <w:r w:rsidRPr="00E47704">
              <w:rPr>
                <w:rFonts w:ascii="GHEA Grapalat" w:hAnsi="GHEA Grapalat"/>
                <w:sz w:val="12"/>
                <w:szCs w:val="12"/>
              </w:rPr>
              <w:t>Поставка осуществляется в течение не менее 2</w:t>
            </w:r>
            <w:r>
              <w:rPr>
                <w:rFonts w:ascii="GHEA Grapalat" w:hAnsi="GHEA Grapalat"/>
                <w:sz w:val="12"/>
                <w:szCs w:val="12"/>
              </w:rPr>
              <w:t>1</w:t>
            </w:r>
            <w:r w:rsidRPr="00E47704">
              <w:rPr>
                <w:rFonts w:ascii="GHEA Grapalat" w:hAnsi="GHEA Grapalat"/>
                <w:sz w:val="12"/>
                <w:szCs w:val="12"/>
              </w:rPr>
              <w:t xml:space="preserve"> календарных дней со дня подписания соответствующего договора после выделения денежных средств, если поставщик не согласится поставить ее раньше.</w:t>
            </w:r>
          </w:p>
        </w:tc>
      </w:tr>
    </w:tbl>
    <w:p w14:paraId="049C127E" w14:textId="77777777" w:rsidR="00F954E8" w:rsidRPr="00BC6D5C" w:rsidRDefault="00F954E8" w:rsidP="00C457EE">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BC6D5C" w14:paraId="049C1288" w14:textId="77777777" w:rsidTr="00E22E51">
        <w:trPr>
          <w:jc w:val="center"/>
        </w:trPr>
        <w:tc>
          <w:tcPr>
            <w:tcW w:w="4536" w:type="dxa"/>
          </w:tcPr>
          <w:p w14:paraId="049C127F"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80"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w:t>
            </w:r>
          </w:p>
          <w:p w14:paraId="049C1281"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82"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83" w14:textId="77777777" w:rsidR="00071D1C" w:rsidRPr="00BC6D5C" w:rsidRDefault="00071D1C" w:rsidP="00C457EE">
            <w:pPr>
              <w:widowControl w:val="0"/>
              <w:jc w:val="center"/>
              <w:rPr>
                <w:rFonts w:ascii="GHEA Grapalat" w:hAnsi="GHEA Grapalat"/>
                <w:sz w:val="20"/>
                <w:szCs w:val="20"/>
              </w:rPr>
            </w:pPr>
          </w:p>
        </w:tc>
        <w:tc>
          <w:tcPr>
            <w:tcW w:w="4343" w:type="dxa"/>
          </w:tcPr>
          <w:p w14:paraId="049C1284"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85"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86"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8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89" w14:textId="77777777" w:rsidR="00071D1C" w:rsidRPr="00BC6D5C" w:rsidRDefault="00071D1C" w:rsidP="00C457EE">
      <w:pPr>
        <w:widowControl w:val="0"/>
        <w:jc w:val="right"/>
        <w:rPr>
          <w:rFonts w:ascii="GHEA Grapalat" w:hAnsi="GHEA Grapalat"/>
          <w:i/>
          <w:sz w:val="20"/>
          <w:szCs w:val="20"/>
        </w:rPr>
      </w:pPr>
      <w:r w:rsidRPr="005253B0">
        <w:rPr>
          <w:rFonts w:ascii="GHEA Grapalat" w:hAnsi="GHEA Grapalat"/>
          <w:sz w:val="20"/>
          <w:szCs w:val="20"/>
        </w:rPr>
        <w:br w:type="page"/>
      </w:r>
      <w:r w:rsidRPr="00BC6D5C">
        <w:rPr>
          <w:rFonts w:ascii="GHEA Grapalat" w:hAnsi="GHEA Grapalat"/>
          <w:i/>
          <w:sz w:val="20"/>
          <w:szCs w:val="20"/>
        </w:rPr>
        <w:lastRenderedPageBreak/>
        <w:t>Приложение № 2</w:t>
      </w:r>
    </w:p>
    <w:p w14:paraId="049C128A" w14:textId="358743BF"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t xml:space="preserve">к Договору под кодом </w:t>
      </w:r>
      <w:r w:rsidR="005A57B8" w:rsidRPr="00BC6D5C">
        <w:rPr>
          <w:rFonts w:ascii="GHEA Grapalat" w:hAnsi="GHEA Grapalat"/>
          <w:i/>
          <w:sz w:val="20"/>
          <w:szCs w:val="20"/>
        </w:rPr>
        <w:br/>
      </w:r>
      <w:r w:rsidRPr="00BC6D5C">
        <w:rPr>
          <w:rFonts w:ascii="GHEA Grapalat" w:hAnsi="GHEA Grapalat"/>
          <w:i/>
          <w:sz w:val="20"/>
          <w:szCs w:val="20"/>
        </w:rPr>
        <w:t xml:space="preserve">заключенному </w:t>
      </w:r>
      <w:r w:rsidR="006132ED" w:rsidRPr="00BC6D5C">
        <w:rPr>
          <w:rFonts w:ascii="GHEA Grapalat" w:hAnsi="GHEA Grapalat"/>
          <w:i/>
          <w:sz w:val="20"/>
          <w:szCs w:val="20"/>
        </w:rPr>
        <w:t>"</w:t>
      </w:r>
      <w:r w:rsidR="00D52566" w:rsidRPr="00BC6D5C">
        <w:rPr>
          <w:rFonts w:ascii="GHEA Grapalat" w:hAnsi="GHEA Grapalat"/>
          <w:i/>
          <w:sz w:val="20"/>
          <w:szCs w:val="20"/>
        </w:rPr>
        <w:tab/>
      </w:r>
      <w:r w:rsidR="006132ED" w:rsidRPr="00BC6D5C">
        <w:rPr>
          <w:rFonts w:ascii="GHEA Grapalat" w:hAnsi="GHEA Grapalat"/>
          <w:i/>
          <w:sz w:val="20"/>
          <w:szCs w:val="20"/>
        </w:rPr>
        <w:t>"</w:t>
      </w:r>
      <w:r w:rsidR="00D52566" w:rsidRPr="00BC6D5C">
        <w:rPr>
          <w:rFonts w:ascii="GHEA Grapalat" w:hAnsi="GHEA Grapalat"/>
          <w:i/>
          <w:sz w:val="20"/>
          <w:szCs w:val="20"/>
        </w:rPr>
        <w:tab/>
      </w:r>
      <w:r w:rsidR="007459B9">
        <w:rPr>
          <w:rFonts w:ascii="GHEA Grapalat" w:hAnsi="GHEA Grapalat"/>
          <w:i/>
          <w:sz w:val="20"/>
          <w:szCs w:val="20"/>
        </w:rPr>
        <w:t>2025</w:t>
      </w:r>
      <w:r w:rsidRPr="00BC6D5C">
        <w:rPr>
          <w:rFonts w:ascii="GHEA Grapalat" w:hAnsi="GHEA Grapalat"/>
          <w:i/>
          <w:sz w:val="20"/>
          <w:szCs w:val="20"/>
        </w:rPr>
        <w:t>г.</w:t>
      </w:r>
    </w:p>
    <w:p w14:paraId="049C128B"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ГРАФИК ОПЛАТЫ</w:t>
      </w:r>
      <w:r w:rsidR="00E67FD5" w:rsidRPr="00BC6D5C">
        <w:rPr>
          <w:rStyle w:val="af6"/>
          <w:rFonts w:ascii="GHEA Grapalat" w:hAnsi="GHEA Grapalat"/>
          <w:sz w:val="20"/>
          <w:szCs w:val="20"/>
        </w:rPr>
        <w:footnoteReference w:customMarkFollows="1" w:id="24"/>
        <w:t>*</w:t>
      </w:r>
    </w:p>
    <w:p w14:paraId="049C128C" w14:textId="77777777" w:rsidR="00071D1C" w:rsidRPr="00BC6D5C" w:rsidRDefault="00071D1C" w:rsidP="00C457EE">
      <w:pPr>
        <w:widowControl w:val="0"/>
        <w:jc w:val="right"/>
        <w:rPr>
          <w:rFonts w:ascii="GHEA Grapalat" w:hAnsi="GHEA Grapalat"/>
          <w:sz w:val="20"/>
          <w:szCs w:val="20"/>
        </w:rPr>
      </w:pPr>
      <w:r w:rsidRPr="00BC6D5C">
        <w:rPr>
          <w:rFonts w:ascii="GHEA Grapalat" w:hAnsi="GHEA Grapalat"/>
          <w:sz w:val="20"/>
          <w:szCs w:val="20"/>
        </w:rPr>
        <w:t>Драмов РА</w:t>
      </w:r>
    </w:p>
    <w:tbl>
      <w:tblPr>
        <w:tblW w:w="16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846"/>
        <w:gridCol w:w="1972"/>
        <w:gridCol w:w="840"/>
        <w:gridCol w:w="987"/>
        <w:gridCol w:w="632"/>
        <w:gridCol w:w="830"/>
        <w:gridCol w:w="595"/>
        <w:gridCol w:w="694"/>
        <w:gridCol w:w="682"/>
        <w:gridCol w:w="765"/>
        <w:gridCol w:w="1013"/>
        <w:gridCol w:w="6"/>
        <w:gridCol w:w="927"/>
        <w:gridCol w:w="841"/>
        <w:gridCol w:w="6"/>
        <w:gridCol w:w="938"/>
        <w:gridCol w:w="741"/>
      </w:tblGrid>
      <w:tr w:rsidR="00B138F3" w:rsidRPr="00BC6D5C" w14:paraId="049C128E" w14:textId="77777777" w:rsidTr="000B0745">
        <w:trPr>
          <w:trHeight w:val="305"/>
          <w:jc w:val="center"/>
        </w:trPr>
        <w:tc>
          <w:tcPr>
            <w:tcW w:w="16195" w:type="dxa"/>
            <w:gridSpan w:val="18"/>
          </w:tcPr>
          <w:p w14:paraId="049C128D"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Товар</w:t>
            </w:r>
          </w:p>
        </w:tc>
      </w:tr>
      <w:tr w:rsidR="00B138F3" w:rsidRPr="00BC6D5C" w14:paraId="049C1293" w14:textId="77777777" w:rsidTr="000B0745">
        <w:trPr>
          <w:trHeight w:val="747"/>
          <w:jc w:val="center"/>
        </w:trPr>
        <w:tc>
          <w:tcPr>
            <w:tcW w:w="1880" w:type="dxa"/>
            <w:vAlign w:val="center"/>
          </w:tcPr>
          <w:p w14:paraId="049C128F"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номер предусмотренного приглашением лота</w:t>
            </w:r>
          </w:p>
        </w:tc>
        <w:tc>
          <w:tcPr>
            <w:tcW w:w="1846" w:type="dxa"/>
            <w:vAlign w:val="center"/>
          </w:tcPr>
          <w:p w14:paraId="049C1290"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промежуточный код, предусмотренный планом закупок по классификации ЕЗК (CPV)</w:t>
            </w:r>
          </w:p>
        </w:tc>
        <w:tc>
          <w:tcPr>
            <w:tcW w:w="1972" w:type="dxa"/>
            <w:vAlign w:val="center"/>
          </w:tcPr>
          <w:p w14:paraId="049C1291"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наименование</w:t>
            </w:r>
          </w:p>
        </w:tc>
        <w:tc>
          <w:tcPr>
            <w:tcW w:w="10497" w:type="dxa"/>
            <w:gridSpan w:val="15"/>
            <w:vAlign w:val="center"/>
          </w:tcPr>
          <w:p w14:paraId="049C1292" w14:textId="0B4A2919" w:rsidR="00071D1C" w:rsidRPr="00BC6D5C" w:rsidRDefault="00071D1C" w:rsidP="00AF7694">
            <w:pPr>
              <w:widowControl w:val="0"/>
              <w:jc w:val="both"/>
              <w:rPr>
                <w:rFonts w:ascii="GHEA Grapalat" w:hAnsi="GHEA Grapalat"/>
                <w:sz w:val="20"/>
                <w:szCs w:val="20"/>
              </w:rPr>
            </w:pPr>
            <w:r w:rsidRPr="00BC6D5C">
              <w:rPr>
                <w:rFonts w:ascii="GHEA Grapalat" w:hAnsi="GHEA Grapalat"/>
                <w:sz w:val="20"/>
                <w:szCs w:val="20"/>
              </w:rPr>
              <w:t xml:space="preserve">Оплату товара предусматривается произвести в </w:t>
            </w:r>
            <w:r w:rsidR="007459B9">
              <w:rPr>
                <w:rFonts w:ascii="GHEA Grapalat" w:hAnsi="GHEA Grapalat"/>
                <w:sz w:val="20"/>
                <w:szCs w:val="20"/>
              </w:rPr>
              <w:t>2025</w:t>
            </w:r>
            <w:r w:rsidR="00E67FD5" w:rsidRPr="00BC6D5C">
              <w:rPr>
                <w:rFonts w:ascii="GHEA Grapalat" w:hAnsi="GHEA Grapalat"/>
                <w:sz w:val="20"/>
                <w:szCs w:val="20"/>
              </w:rPr>
              <w:t>г., по месяцам, в том числе</w:t>
            </w:r>
            <w:r w:rsidR="00E67FD5" w:rsidRPr="00BC6D5C">
              <w:rPr>
                <w:rStyle w:val="af6"/>
                <w:rFonts w:ascii="GHEA Grapalat" w:hAnsi="GHEA Grapalat"/>
                <w:sz w:val="20"/>
                <w:szCs w:val="20"/>
              </w:rPr>
              <w:footnoteReference w:customMarkFollows="1" w:id="25"/>
              <w:t>**</w:t>
            </w:r>
          </w:p>
        </w:tc>
      </w:tr>
      <w:tr w:rsidR="00B138F3" w:rsidRPr="00BC6D5C" w14:paraId="049C12A4" w14:textId="77777777" w:rsidTr="000B0745">
        <w:trPr>
          <w:trHeight w:val="594"/>
          <w:jc w:val="center"/>
        </w:trPr>
        <w:tc>
          <w:tcPr>
            <w:tcW w:w="1880" w:type="dxa"/>
          </w:tcPr>
          <w:p w14:paraId="049C1294" w14:textId="77777777" w:rsidR="00071D1C" w:rsidRPr="00BC6D5C" w:rsidRDefault="00071D1C" w:rsidP="00C457EE">
            <w:pPr>
              <w:widowControl w:val="0"/>
              <w:jc w:val="center"/>
              <w:rPr>
                <w:rFonts w:ascii="GHEA Grapalat" w:hAnsi="GHEA Grapalat"/>
                <w:sz w:val="20"/>
                <w:szCs w:val="20"/>
              </w:rPr>
            </w:pPr>
          </w:p>
        </w:tc>
        <w:tc>
          <w:tcPr>
            <w:tcW w:w="1846" w:type="dxa"/>
          </w:tcPr>
          <w:p w14:paraId="049C1295" w14:textId="77777777" w:rsidR="00071D1C" w:rsidRPr="00BC6D5C" w:rsidRDefault="00071D1C" w:rsidP="00C457EE">
            <w:pPr>
              <w:widowControl w:val="0"/>
              <w:jc w:val="center"/>
              <w:rPr>
                <w:rFonts w:ascii="GHEA Grapalat" w:hAnsi="GHEA Grapalat"/>
                <w:sz w:val="20"/>
                <w:szCs w:val="20"/>
              </w:rPr>
            </w:pPr>
          </w:p>
        </w:tc>
        <w:tc>
          <w:tcPr>
            <w:tcW w:w="1972" w:type="dxa"/>
          </w:tcPr>
          <w:p w14:paraId="049C1296" w14:textId="77777777" w:rsidR="00071D1C" w:rsidRPr="00BC6D5C" w:rsidRDefault="00071D1C" w:rsidP="00C457EE">
            <w:pPr>
              <w:widowControl w:val="0"/>
              <w:jc w:val="center"/>
              <w:rPr>
                <w:rFonts w:ascii="GHEA Grapalat" w:hAnsi="GHEA Grapalat"/>
                <w:sz w:val="20"/>
                <w:szCs w:val="20"/>
              </w:rPr>
            </w:pPr>
          </w:p>
        </w:tc>
        <w:tc>
          <w:tcPr>
            <w:tcW w:w="840" w:type="dxa"/>
            <w:vAlign w:val="center"/>
          </w:tcPr>
          <w:p w14:paraId="049C1297"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январь</w:t>
            </w:r>
          </w:p>
        </w:tc>
        <w:tc>
          <w:tcPr>
            <w:tcW w:w="987" w:type="dxa"/>
            <w:vAlign w:val="center"/>
          </w:tcPr>
          <w:p w14:paraId="049C1298" w14:textId="77777777" w:rsidR="00071D1C" w:rsidRPr="00BC6D5C" w:rsidRDefault="00071D1C" w:rsidP="00C457EE">
            <w:pPr>
              <w:widowControl w:val="0"/>
              <w:ind w:right="-7"/>
              <w:jc w:val="center"/>
              <w:rPr>
                <w:rFonts w:ascii="GHEA Grapalat" w:hAnsi="GHEA Grapalat" w:cs="Sylfaen"/>
                <w:sz w:val="20"/>
                <w:szCs w:val="20"/>
              </w:rPr>
            </w:pPr>
            <w:r w:rsidRPr="00BC6D5C">
              <w:rPr>
                <w:rFonts w:ascii="GHEA Grapalat" w:hAnsi="GHEA Grapalat"/>
                <w:sz w:val="20"/>
                <w:szCs w:val="20"/>
              </w:rPr>
              <w:t>февраль</w:t>
            </w:r>
          </w:p>
        </w:tc>
        <w:tc>
          <w:tcPr>
            <w:tcW w:w="632" w:type="dxa"/>
            <w:vAlign w:val="center"/>
          </w:tcPr>
          <w:p w14:paraId="049C1299"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март</w:t>
            </w:r>
          </w:p>
        </w:tc>
        <w:tc>
          <w:tcPr>
            <w:tcW w:w="830" w:type="dxa"/>
            <w:vAlign w:val="center"/>
          </w:tcPr>
          <w:p w14:paraId="049C129A" w14:textId="77777777" w:rsidR="00071D1C" w:rsidRPr="00BC6D5C" w:rsidRDefault="00071D1C" w:rsidP="00C457EE">
            <w:pPr>
              <w:widowControl w:val="0"/>
              <w:ind w:right="-7"/>
              <w:jc w:val="center"/>
              <w:rPr>
                <w:rFonts w:ascii="GHEA Grapalat" w:hAnsi="GHEA Grapalat" w:cs="Sylfaen"/>
                <w:sz w:val="20"/>
                <w:szCs w:val="20"/>
              </w:rPr>
            </w:pPr>
            <w:r w:rsidRPr="00BC6D5C">
              <w:rPr>
                <w:rFonts w:ascii="GHEA Grapalat" w:hAnsi="GHEA Grapalat"/>
                <w:sz w:val="20"/>
                <w:szCs w:val="20"/>
              </w:rPr>
              <w:t>апрель</w:t>
            </w:r>
          </w:p>
        </w:tc>
        <w:tc>
          <w:tcPr>
            <w:tcW w:w="595" w:type="dxa"/>
            <w:vAlign w:val="center"/>
          </w:tcPr>
          <w:p w14:paraId="049C129B"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май</w:t>
            </w:r>
          </w:p>
        </w:tc>
        <w:tc>
          <w:tcPr>
            <w:tcW w:w="694" w:type="dxa"/>
            <w:vAlign w:val="center"/>
          </w:tcPr>
          <w:p w14:paraId="049C129C"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июнь</w:t>
            </w:r>
          </w:p>
        </w:tc>
        <w:tc>
          <w:tcPr>
            <w:tcW w:w="682" w:type="dxa"/>
            <w:vAlign w:val="center"/>
          </w:tcPr>
          <w:p w14:paraId="049C129D"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июль</w:t>
            </w:r>
          </w:p>
        </w:tc>
        <w:tc>
          <w:tcPr>
            <w:tcW w:w="765" w:type="dxa"/>
            <w:vAlign w:val="center"/>
          </w:tcPr>
          <w:p w14:paraId="049C129E"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август</w:t>
            </w:r>
          </w:p>
        </w:tc>
        <w:tc>
          <w:tcPr>
            <w:tcW w:w="1019" w:type="dxa"/>
            <w:gridSpan w:val="2"/>
            <w:vAlign w:val="center"/>
          </w:tcPr>
          <w:p w14:paraId="049C129F"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сентябрь</w:t>
            </w:r>
          </w:p>
        </w:tc>
        <w:tc>
          <w:tcPr>
            <w:tcW w:w="927" w:type="dxa"/>
            <w:vAlign w:val="center"/>
          </w:tcPr>
          <w:p w14:paraId="049C12A0"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октябрь</w:t>
            </w:r>
          </w:p>
        </w:tc>
        <w:tc>
          <w:tcPr>
            <w:tcW w:w="847" w:type="dxa"/>
            <w:gridSpan w:val="2"/>
            <w:vAlign w:val="center"/>
          </w:tcPr>
          <w:p w14:paraId="049C12A1"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ноябрь</w:t>
            </w:r>
          </w:p>
        </w:tc>
        <w:tc>
          <w:tcPr>
            <w:tcW w:w="938" w:type="dxa"/>
            <w:vAlign w:val="center"/>
          </w:tcPr>
          <w:p w14:paraId="049C12A2"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декабрь</w:t>
            </w:r>
          </w:p>
        </w:tc>
        <w:tc>
          <w:tcPr>
            <w:tcW w:w="741" w:type="dxa"/>
            <w:vAlign w:val="center"/>
          </w:tcPr>
          <w:p w14:paraId="049C12A3" w14:textId="77777777" w:rsidR="00071D1C" w:rsidRPr="00BC6D5C" w:rsidRDefault="00071D1C" w:rsidP="00C457EE">
            <w:pPr>
              <w:widowControl w:val="0"/>
              <w:ind w:right="-1"/>
              <w:jc w:val="center"/>
              <w:rPr>
                <w:rFonts w:ascii="GHEA Grapalat" w:hAnsi="GHEA Grapalat"/>
                <w:sz w:val="20"/>
                <w:szCs w:val="20"/>
                <w:lang w:val="en-US"/>
              </w:rPr>
            </w:pPr>
            <w:r w:rsidRPr="00BC6D5C">
              <w:rPr>
                <w:rFonts w:ascii="GHEA Grapalat" w:hAnsi="GHEA Grapalat"/>
                <w:sz w:val="20"/>
                <w:szCs w:val="20"/>
              </w:rPr>
              <w:t>Всего</w:t>
            </w:r>
          </w:p>
        </w:tc>
      </w:tr>
      <w:tr w:rsidR="000B0745" w:rsidRPr="00BC6D5C" w14:paraId="049C12B5" w14:textId="1A9A02D8" w:rsidTr="000B0745">
        <w:trPr>
          <w:cantSplit/>
          <w:trHeight w:val="1134"/>
          <w:jc w:val="center"/>
        </w:trPr>
        <w:tc>
          <w:tcPr>
            <w:tcW w:w="1880" w:type="dxa"/>
            <w:vAlign w:val="center"/>
          </w:tcPr>
          <w:p w14:paraId="049C12A5" w14:textId="77777777" w:rsidR="000B0745" w:rsidRPr="00BC6D5C" w:rsidRDefault="000B0745" w:rsidP="000B0745">
            <w:pPr>
              <w:widowControl w:val="0"/>
              <w:jc w:val="center"/>
              <w:rPr>
                <w:rFonts w:ascii="GHEA Grapalat" w:hAnsi="GHEA Grapalat"/>
                <w:sz w:val="20"/>
                <w:szCs w:val="20"/>
              </w:rPr>
            </w:pPr>
            <w:r>
              <w:rPr>
                <w:rFonts w:ascii="GHEA Grapalat" w:hAnsi="GHEA Grapalat"/>
                <w:sz w:val="20"/>
                <w:szCs w:val="20"/>
              </w:rPr>
              <w:t>1</w:t>
            </w:r>
          </w:p>
        </w:tc>
        <w:tc>
          <w:tcPr>
            <w:tcW w:w="1846" w:type="dxa"/>
            <w:vAlign w:val="center"/>
          </w:tcPr>
          <w:p w14:paraId="049C12A6" w14:textId="11B4EECB" w:rsidR="000B0745" w:rsidRPr="0061404F" w:rsidRDefault="000B0745" w:rsidP="000B0745">
            <w:pPr>
              <w:jc w:val="center"/>
              <w:rPr>
                <w:rFonts w:ascii="Calibri" w:hAnsi="Calibri" w:cs="Arial"/>
                <w:sz w:val="22"/>
                <w:szCs w:val="22"/>
              </w:rPr>
            </w:pPr>
            <w:r>
              <w:rPr>
                <w:rFonts w:ascii="Calibri" w:hAnsi="Calibri" w:cs="Arial"/>
                <w:sz w:val="22"/>
                <w:szCs w:val="22"/>
              </w:rPr>
              <w:t>09411710</w:t>
            </w:r>
          </w:p>
        </w:tc>
        <w:tc>
          <w:tcPr>
            <w:tcW w:w="1972" w:type="dxa"/>
            <w:vAlign w:val="center"/>
          </w:tcPr>
          <w:p w14:paraId="049C12A7" w14:textId="3951A003" w:rsidR="000B0745" w:rsidRPr="00A671D0" w:rsidRDefault="000B0745" w:rsidP="000B0745">
            <w:pPr>
              <w:widowControl w:val="0"/>
              <w:jc w:val="center"/>
              <w:rPr>
                <w:rFonts w:ascii="GHEA Grapalat" w:hAnsi="GHEA Grapalat"/>
                <w:sz w:val="16"/>
                <w:szCs w:val="16"/>
                <w:lang w:val="en-US"/>
              </w:rPr>
            </w:pPr>
            <w:r w:rsidRPr="00FC4576">
              <w:rPr>
                <w:rFonts w:ascii="GHEA Grapalat" w:hAnsi="GHEA Grapalat"/>
                <w:color w:val="000000" w:themeColor="text1"/>
                <w:sz w:val="16"/>
                <w:szCs w:val="16"/>
              </w:rPr>
              <w:t>Сжатый природный газ</w:t>
            </w:r>
          </w:p>
        </w:tc>
        <w:tc>
          <w:tcPr>
            <w:tcW w:w="840" w:type="dxa"/>
            <w:textDirection w:val="btLr"/>
            <w:vAlign w:val="center"/>
          </w:tcPr>
          <w:p w14:paraId="049C12B4" w14:textId="258A5391" w:rsidR="000B0745" w:rsidRPr="00A71D81" w:rsidRDefault="000B0745" w:rsidP="000B0745">
            <w:pPr>
              <w:ind w:left="113" w:right="113"/>
              <w:jc w:val="center"/>
              <w:rPr>
                <w:rFonts w:ascii="GHEA Grapalat" w:hAnsi="GHEA Grapalat"/>
                <w:b/>
                <w:lang w:val="pt-BR"/>
              </w:rPr>
            </w:pPr>
            <w:r w:rsidRPr="00751644">
              <w:rPr>
                <w:rFonts w:ascii="GHEA Grapalat" w:hAnsi="GHEA Grapalat"/>
                <w:b/>
                <w:sz w:val="16"/>
                <w:szCs w:val="16"/>
                <w:lang w:val="pt-BR"/>
              </w:rPr>
              <w:t>0</w:t>
            </w:r>
          </w:p>
        </w:tc>
        <w:tc>
          <w:tcPr>
            <w:tcW w:w="987" w:type="dxa"/>
            <w:textDirection w:val="btLr"/>
            <w:vAlign w:val="center"/>
          </w:tcPr>
          <w:p w14:paraId="6C3B270F" w14:textId="1BC1A8B3"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30</w:t>
            </w:r>
            <w:r>
              <w:rPr>
                <w:rFonts w:ascii="GHEA Grapalat" w:hAnsi="GHEA Grapalat"/>
                <w:sz w:val="20"/>
                <w:lang w:val="pt-BR"/>
              </w:rPr>
              <w:t xml:space="preserve"> %</w:t>
            </w:r>
          </w:p>
        </w:tc>
        <w:tc>
          <w:tcPr>
            <w:tcW w:w="632" w:type="dxa"/>
            <w:textDirection w:val="btLr"/>
            <w:vAlign w:val="center"/>
          </w:tcPr>
          <w:p w14:paraId="2155D539" w14:textId="761252E4"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30</w:t>
            </w:r>
            <w:r>
              <w:rPr>
                <w:rFonts w:ascii="GHEA Grapalat" w:hAnsi="GHEA Grapalat"/>
                <w:sz w:val="20"/>
                <w:lang w:val="pt-BR"/>
              </w:rPr>
              <w:t xml:space="preserve"> %</w:t>
            </w:r>
          </w:p>
        </w:tc>
        <w:tc>
          <w:tcPr>
            <w:tcW w:w="830" w:type="dxa"/>
            <w:textDirection w:val="btLr"/>
            <w:vAlign w:val="center"/>
          </w:tcPr>
          <w:p w14:paraId="533450DC" w14:textId="6109AD7C"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40</w:t>
            </w:r>
            <w:r>
              <w:rPr>
                <w:rFonts w:ascii="GHEA Grapalat" w:hAnsi="GHEA Grapalat"/>
                <w:sz w:val="20"/>
                <w:lang w:val="pt-BR"/>
              </w:rPr>
              <w:t xml:space="preserve"> %</w:t>
            </w:r>
          </w:p>
        </w:tc>
        <w:tc>
          <w:tcPr>
            <w:tcW w:w="595" w:type="dxa"/>
            <w:textDirection w:val="btLr"/>
            <w:vAlign w:val="center"/>
          </w:tcPr>
          <w:p w14:paraId="66B733ED" w14:textId="09B83033"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40</w:t>
            </w:r>
            <w:r>
              <w:rPr>
                <w:rFonts w:ascii="GHEA Grapalat" w:hAnsi="GHEA Grapalat"/>
                <w:sz w:val="20"/>
                <w:lang w:val="pt-BR"/>
              </w:rPr>
              <w:t xml:space="preserve"> %</w:t>
            </w:r>
          </w:p>
        </w:tc>
        <w:tc>
          <w:tcPr>
            <w:tcW w:w="694" w:type="dxa"/>
            <w:textDirection w:val="btLr"/>
            <w:vAlign w:val="center"/>
          </w:tcPr>
          <w:p w14:paraId="2F74FCAB" w14:textId="63130598"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50</w:t>
            </w:r>
            <w:r>
              <w:rPr>
                <w:rFonts w:ascii="GHEA Grapalat" w:hAnsi="GHEA Grapalat"/>
                <w:sz w:val="20"/>
                <w:lang w:val="pt-BR"/>
              </w:rPr>
              <w:t xml:space="preserve"> %</w:t>
            </w:r>
          </w:p>
        </w:tc>
        <w:tc>
          <w:tcPr>
            <w:tcW w:w="682" w:type="dxa"/>
            <w:textDirection w:val="btLr"/>
            <w:vAlign w:val="center"/>
          </w:tcPr>
          <w:p w14:paraId="085413D1" w14:textId="540752C5" w:rsidR="000B0745" w:rsidRPr="00A71D81" w:rsidRDefault="000B0745" w:rsidP="000B0745">
            <w:pPr>
              <w:ind w:left="113" w:right="113"/>
              <w:jc w:val="center"/>
              <w:rPr>
                <w:rFonts w:ascii="GHEA Grapalat" w:hAnsi="GHEA Grapalat"/>
                <w:b/>
                <w:lang w:val="pt-BR"/>
              </w:rPr>
            </w:pPr>
            <w:r>
              <w:rPr>
                <w:rFonts w:ascii="GHEA Grapalat" w:hAnsi="GHEA Grapalat"/>
                <w:sz w:val="20"/>
              </w:rPr>
              <w:t>5</w:t>
            </w:r>
            <w:r>
              <w:rPr>
                <w:rFonts w:ascii="GHEA Grapalat" w:hAnsi="GHEA Grapalat"/>
                <w:sz w:val="20"/>
                <w:lang w:val="hy-AM"/>
              </w:rPr>
              <w:t>0</w:t>
            </w:r>
            <w:r>
              <w:rPr>
                <w:rFonts w:ascii="GHEA Grapalat" w:hAnsi="GHEA Grapalat"/>
                <w:sz w:val="20"/>
                <w:lang w:val="pt-BR"/>
              </w:rPr>
              <w:t xml:space="preserve"> %</w:t>
            </w:r>
          </w:p>
        </w:tc>
        <w:tc>
          <w:tcPr>
            <w:tcW w:w="765" w:type="dxa"/>
            <w:textDirection w:val="btLr"/>
            <w:vAlign w:val="center"/>
          </w:tcPr>
          <w:p w14:paraId="0B2621EB" w14:textId="55A1ACE6"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60</w:t>
            </w:r>
            <w:r>
              <w:rPr>
                <w:rFonts w:ascii="GHEA Grapalat" w:hAnsi="GHEA Grapalat"/>
                <w:sz w:val="20"/>
                <w:lang w:val="pt-BR"/>
              </w:rPr>
              <w:t xml:space="preserve"> %</w:t>
            </w:r>
          </w:p>
        </w:tc>
        <w:tc>
          <w:tcPr>
            <w:tcW w:w="1013" w:type="dxa"/>
            <w:textDirection w:val="btLr"/>
            <w:vAlign w:val="center"/>
          </w:tcPr>
          <w:p w14:paraId="300032AF" w14:textId="6BF6BC1B"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70</w:t>
            </w:r>
            <w:r>
              <w:rPr>
                <w:rFonts w:ascii="GHEA Grapalat" w:hAnsi="GHEA Grapalat"/>
                <w:sz w:val="20"/>
                <w:lang w:val="pt-BR"/>
              </w:rPr>
              <w:t xml:space="preserve"> %</w:t>
            </w:r>
          </w:p>
        </w:tc>
        <w:tc>
          <w:tcPr>
            <w:tcW w:w="933" w:type="dxa"/>
            <w:gridSpan w:val="2"/>
            <w:textDirection w:val="btLr"/>
            <w:vAlign w:val="center"/>
          </w:tcPr>
          <w:p w14:paraId="00FEACE0" w14:textId="25256F89"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80</w:t>
            </w:r>
            <w:r>
              <w:rPr>
                <w:rFonts w:ascii="GHEA Grapalat" w:hAnsi="GHEA Grapalat"/>
                <w:sz w:val="20"/>
                <w:lang w:val="pt-BR"/>
              </w:rPr>
              <w:t>%</w:t>
            </w:r>
          </w:p>
        </w:tc>
        <w:tc>
          <w:tcPr>
            <w:tcW w:w="841" w:type="dxa"/>
            <w:textDirection w:val="btLr"/>
            <w:vAlign w:val="center"/>
          </w:tcPr>
          <w:p w14:paraId="2F71C3B2" w14:textId="04DFC5F1"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90</w:t>
            </w:r>
            <w:r>
              <w:rPr>
                <w:rFonts w:ascii="GHEA Grapalat" w:hAnsi="GHEA Grapalat"/>
                <w:sz w:val="20"/>
                <w:lang w:val="pt-BR"/>
              </w:rPr>
              <w:t>%</w:t>
            </w:r>
          </w:p>
        </w:tc>
        <w:tc>
          <w:tcPr>
            <w:tcW w:w="944" w:type="dxa"/>
            <w:gridSpan w:val="2"/>
            <w:textDirection w:val="btLr"/>
            <w:vAlign w:val="center"/>
          </w:tcPr>
          <w:p w14:paraId="61B99150" w14:textId="3B2F5808"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100</w:t>
            </w:r>
            <w:r>
              <w:rPr>
                <w:rFonts w:ascii="GHEA Grapalat" w:hAnsi="GHEA Grapalat"/>
                <w:sz w:val="20"/>
                <w:lang w:val="pt-BR"/>
              </w:rPr>
              <w:t>%</w:t>
            </w:r>
          </w:p>
        </w:tc>
        <w:tc>
          <w:tcPr>
            <w:tcW w:w="741" w:type="dxa"/>
            <w:textDirection w:val="btLr"/>
            <w:vAlign w:val="center"/>
          </w:tcPr>
          <w:p w14:paraId="216BD9BC" w14:textId="15D18BDC" w:rsidR="000B0745" w:rsidRPr="00A71D81" w:rsidRDefault="000B0745" w:rsidP="000B0745">
            <w:pPr>
              <w:ind w:left="113" w:right="113"/>
              <w:jc w:val="center"/>
              <w:rPr>
                <w:rFonts w:ascii="GHEA Grapalat" w:hAnsi="GHEA Grapalat"/>
                <w:b/>
                <w:lang w:val="pt-BR"/>
              </w:rPr>
            </w:pPr>
            <w:r>
              <w:rPr>
                <w:rFonts w:ascii="GHEA Grapalat" w:hAnsi="GHEA Grapalat"/>
                <w:sz w:val="20"/>
                <w:lang w:val="hy-AM"/>
              </w:rPr>
              <w:t>100</w:t>
            </w:r>
            <w:r>
              <w:rPr>
                <w:rFonts w:ascii="GHEA Grapalat" w:hAnsi="GHEA Grapalat"/>
                <w:sz w:val="20"/>
                <w:lang w:val="pt-BR"/>
              </w:rPr>
              <w:t>%</w:t>
            </w:r>
          </w:p>
        </w:tc>
      </w:tr>
    </w:tbl>
    <w:p w14:paraId="049C12B6" w14:textId="77777777" w:rsidR="00071D1C" w:rsidRPr="00BC6D5C" w:rsidRDefault="00071D1C" w:rsidP="00C457EE">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BC6D5C" w14:paraId="049C12C0" w14:textId="77777777" w:rsidTr="000B0745">
        <w:trPr>
          <w:trHeight w:val="1292"/>
          <w:jc w:val="center"/>
        </w:trPr>
        <w:tc>
          <w:tcPr>
            <w:tcW w:w="4536" w:type="dxa"/>
          </w:tcPr>
          <w:p w14:paraId="049C12B7"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B8"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B9"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BA"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BB" w14:textId="77777777" w:rsidR="00071D1C" w:rsidRPr="00BC6D5C" w:rsidRDefault="00071D1C" w:rsidP="00C457EE">
            <w:pPr>
              <w:widowControl w:val="0"/>
              <w:jc w:val="center"/>
              <w:rPr>
                <w:rFonts w:ascii="GHEA Grapalat" w:hAnsi="GHEA Grapalat"/>
                <w:sz w:val="20"/>
                <w:szCs w:val="20"/>
              </w:rPr>
            </w:pPr>
          </w:p>
        </w:tc>
        <w:tc>
          <w:tcPr>
            <w:tcW w:w="4343" w:type="dxa"/>
          </w:tcPr>
          <w:p w14:paraId="049C12BC"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BD"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BE"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BF"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C1" w14:textId="77777777" w:rsidR="00071D1C" w:rsidRPr="00B138F3" w:rsidRDefault="00071D1C" w:rsidP="00C457EE">
      <w:pPr>
        <w:widowControl w:val="0"/>
        <w:rPr>
          <w:rFonts w:ascii="GHEA Grapalat" w:hAnsi="GHEA Grapalat"/>
        </w:rPr>
        <w:sectPr w:rsidR="00071D1C" w:rsidRPr="00B138F3" w:rsidSect="00DF4CE5">
          <w:footnotePr>
            <w:pos w:val="beneathText"/>
          </w:footnotePr>
          <w:type w:val="continuous"/>
          <w:pgSz w:w="16838" w:h="11906" w:orient="landscape" w:code="9"/>
          <w:pgMar w:top="720" w:right="720" w:bottom="720" w:left="720" w:header="561" w:footer="561" w:gutter="0"/>
          <w:cols w:space="720"/>
        </w:sectPr>
      </w:pPr>
    </w:p>
    <w:p w14:paraId="049C12C2" w14:textId="77777777" w:rsidR="00071D1C" w:rsidRPr="00B138F3" w:rsidRDefault="00071D1C" w:rsidP="00C457EE">
      <w:pPr>
        <w:widowControl w:val="0"/>
        <w:jc w:val="right"/>
        <w:rPr>
          <w:rFonts w:ascii="GHEA Grapalat" w:hAnsi="GHEA Grapalat"/>
          <w:i/>
        </w:rPr>
      </w:pPr>
      <w:r w:rsidRPr="00B138F3">
        <w:rPr>
          <w:rFonts w:ascii="GHEA Grapalat" w:hAnsi="GHEA Grapalat"/>
          <w:i/>
        </w:rPr>
        <w:lastRenderedPageBreak/>
        <w:t>Приложение № 3</w:t>
      </w:r>
    </w:p>
    <w:p w14:paraId="049C12C3" w14:textId="77777777" w:rsidR="00071D1C" w:rsidRPr="00B138F3" w:rsidRDefault="00071D1C" w:rsidP="00C457EE">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49C12C4" w14:textId="77777777" w:rsidR="00071D1C" w:rsidRPr="00B138F3" w:rsidRDefault="00071D1C" w:rsidP="00C457E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049C12D1" w14:textId="77777777" w:rsidTr="007A2020">
        <w:trPr>
          <w:tblCellSpacing w:w="7" w:type="dxa"/>
          <w:jc w:val="center"/>
        </w:trPr>
        <w:tc>
          <w:tcPr>
            <w:tcW w:w="0" w:type="auto"/>
            <w:vAlign w:val="center"/>
          </w:tcPr>
          <w:p w14:paraId="049C12C5" w14:textId="77777777" w:rsidR="0038400D" w:rsidRPr="00B138F3" w:rsidRDefault="00EB713D" w:rsidP="00C457EE">
            <w:pPr>
              <w:widowControl w:val="0"/>
              <w:jc w:val="center"/>
              <w:rPr>
                <w:rFonts w:ascii="GHEA Grapalat" w:hAnsi="GHEA Grapalat"/>
                <w:iCs/>
              </w:rPr>
            </w:pPr>
            <w:r w:rsidRPr="00B138F3">
              <w:rPr>
                <w:rFonts w:ascii="GHEA Grapalat" w:hAnsi="GHEA Grapalat"/>
              </w:rPr>
              <w:t xml:space="preserve">Сторона договора </w:t>
            </w:r>
          </w:p>
          <w:p w14:paraId="049C12C6"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49C12C7"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49C12C8" w14:textId="77777777" w:rsidR="0038400D" w:rsidRPr="00B138F3" w:rsidRDefault="0038400D" w:rsidP="00C457EE">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49C12C9" w14:textId="77777777" w:rsidR="0038400D" w:rsidRPr="00B138F3" w:rsidRDefault="00E67FD5" w:rsidP="00C457EE">
            <w:pPr>
              <w:widowControl w:val="0"/>
              <w:jc w:val="center"/>
              <w:rPr>
                <w:rFonts w:ascii="GHEA Grapalat" w:hAnsi="GHEA Grapalat"/>
                <w:iCs/>
              </w:rPr>
            </w:pPr>
            <w:r w:rsidRPr="00B138F3">
              <w:rPr>
                <w:rFonts w:ascii="GHEA Grapalat" w:hAnsi="GHEA Grapalat"/>
              </w:rPr>
              <w:t>Р/С____________________________</w:t>
            </w:r>
          </w:p>
          <w:p w14:paraId="049C12CA" w14:textId="77777777" w:rsidR="0038400D" w:rsidRPr="00B138F3" w:rsidRDefault="0038400D" w:rsidP="00C457EE">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49C12CB" w14:textId="77777777" w:rsidR="0038400D" w:rsidRPr="00B138F3" w:rsidRDefault="00E67FD5" w:rsidP="00C457EE">
            <w:pPr>
              <w:widowControl w:val="0"/>
              <w:jc w:val="center"/>
              <w:rPr>
                <w:rFonts w:ascii="GHEA Grapalat" w:hAnsi="GHEA Grapalat"/>
                <w:iCs/>
              </w:rPr>
            </w:pPr>
            <w:r w:rsidRPr="00B138F3">
              <w:rPr>
                <w:rFonts w:ascii="GHEA Grapalat" w:hAnsi="GHEA Grapalat"/>
              </w:rPr>
              <w:t xml:space="preserve">Заказчик </w:t>
            </w:r>
          </w:p>
          <w:p w14:paraId="049C12CC"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49C12CD"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49C12CE" w14:textId="77777777" w:rsidR="0038400D" w:rsidRPr="00B138F3" w:rsidRDefault="00E67FD5" w:rsidP="00C457EE">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49C12CF" w14:textId="77777777" w:rsidR="0038400D" w:rsidRPr="00B138F3" w:rsidRDefault="0038400D" w:rsidP="00C457EE">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49C12D0" w14:textId="77777777" w:rsidR="0038400D" w:rsidRPr="00B138F3" w:rsidRDefault="0038400D" w:rsidP="00C457EE">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49C12D2" w14:textId="77777777" w:rsidR="0038400D" w:rsidRPr="00B138F3" w:rsidRDefault="0038400D" w:rsidP="00C457EE">
      <w:pPr>
        <w:widowControl w:val="0"/>
        <w:ind w:firstLine="375"/>
        <w:rPr>
          <w:rFonts w:ascii="GHEA Grapalat" w:hAnsi="GHEA Grapalat"/>
          <w:iCs/>
        </w:rPr>
      </w:pPr>
    </w:p>
    <w:p w14:paraId="049C12D3" w14:textId="77777777" w:rsidR="0038400D" w:rsidRPr="00B138F3" w:rsidRDefault="0038400D" w:rsidP="00C457EE">
      <w:pPr>
        <w:widowControl w:val="0"/>
        <w:ind w:left="567" w:right="467"/>
        <w:jc w:val="center"/>
        <w:rPr>
          <w:rFonts w:ascii="GHEA Grapalat" w:hAnsi="GHEA Grapalat"/>
          <w:iCs/>
        </w:rPr>
      </w:pPr>
      <w:r w:rsidRPr="00B138F3">
        <w:rPr>
          <w:rFonts w:ascii="GHEA Grapalat" w:hAnsi="GHEA Grapalat"/>
          <w:b/>
        </w:rPr>
        <w:t>АКТ №</w:t>
      </w:r>
    </w:p>
    <w:p w14:paraId="049C12D4" w14:textId="77777777" w:rsidR="0038400D" w:rsidRPr="00B138F3" w:rsidRDefault="0038400D" w:rsidP="00C457EE">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49C12D5" w14:textId="77777777" w:rsidR="0038400D" w:rsidRPr="00B138F3" w:rsidRDefault="0038400D" w:rsidP="00C457EE">
      <w:pPr>
        <w:pStyle w:val="a3"/>
        <w:widowControl w:val="0"/>
        <w:spacing w:line="240" w:lineRule="auto"/>
        <w:ind w:firstLine="0"/>
        <w:jc w:val="center"/>
        <w:rPr>
          <w:rFonts w:ascii="GHEA Grapalat" w:hAnsi="GHEA Grapalat"/>
          <w:b/>
          <w:bCs/>
          <w:iCs/>
          <w:sz w:val="24"/>
          <w:szCs w:val="24"/>
        </w:rPr>
      </w:pPr>
    </w:p>
    <w:p w14:paraId="049C12D6" w14:textId="77777777" w:rsidR="0038400D" w:rsidRPr="00B138F3" w:rsidRDefault="0038400D" w:rsidP="00C457EE">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049C12D7"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49C12D8"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49C12D9"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6384F8EA" w14:textId="77777777" w:rsidR="000B0745" w:rsidRDefault="0038400D" w:rsidP="000B0745">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14:paraId="049C12DB" w14:textId="644FC6A8" w:rsidR="0038400D" w:rsidRPr="00B138F3" w:rsidRDefault="0038400D" w:rsidP="000B0745">
      <w:pPr>
        <w:widowControl w:val="0"/>
        <w:tabs>
          <w:tab w:val="left" w:pos="5954"/>
          <w:tab w:val="left" w:pos="6663"/>
          <w:tab w:val="left" w:pos="7513"/>
        </w:tabs>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049C12DE" w14:textId="77777777" w:rsidTr="00AB4EAB">
        <w:trPr>
          <w:jc w:val="center"/>
        </w:trPr>
        <w:tc>
          <w:tcPr>
            <w:tcW w:w="442" w:type="dxa"/>
            <w:vMerge w:val="restart"/>
            <w:shd w:val="clear" w:color="auto" w:fill="auto"/>
            <w:vAlign w:val="center"/>
          </w:tcPr>
          <w:p w14:paraId="049C12D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49C12DD" w14:textId="77777777" w:rsidR="0038400D" w:rsidRPr="00B138F3" w:rsidRDefault="0038400D" w:rsidP="00C45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49C12E6" w14:textId="77777777" w:rsidTr="00AB4EAB">
        <w:trPr>
          <w:jc w:val="center"/>
        </w:trPr>
        <w:tc>
          <w:tcPr>
            <w:tcW w:w="442" w:type="dxa"/>
            <w:vMerge/>
            <w:shd w:val="clear" w:color="auto" w:fill="auto"/>
          </w:tcPr>
          <w:p w14:paraId="049C12D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049C12E0"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49C12E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49C12E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49C12E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049C12E4" w14:textId="77777777" w:rsidR="0038400D" w:rsidRPr="00B138F3" w:rsidRDefault="00A20240"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49C12E5" w14:textId="77777777" w:rsidR="0038400D" w:rsidRPr="00B138F3" w:rsidRDefault="00A20240"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049C12F0" w14:textId="77777777" w:rsidTr="00AB4EAB">
        <w:trPr>
          <w:trHeight w:val="1105"/>
          <w:jc w:val="center"/>
        </w:trPr>
        <w:tc>
          <w:tcPr>
            <w:tcW w:w="442" w:type="dxa"/>
            <w:vMerge/>
            <w:tcBorders>
              <w:bottom w:val="single" w:sz="4" w:space="0" w:color="auto"/>
            </w:tcBorders>
            <w:shd w:val="clear" w:color="auto" w:fill="auto"/>
          </w:tcPr>
          <w:p w14:paraId="049C12E7"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49C12E8"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49C12E9"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49C12EA"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49C12EB"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049C12E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49C12ED"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49C12EE"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049C12E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r w:rsidR="00B138F3" w:rsidRPr="00B138F3" w14:paraId="049C12FA" w14:textId="77777777" w:rsidTr="00AB4EAB">
        <w:trPr>
          <w:jc w:val="center"/>
        </w:trPr>
        <w:tc>
          <w:tcPr>
            <w:tcW w:w="442" w:type="dxa"/>
            <w:shd w:val="clear" w:color="auto" w:fill="auto"/>
            <w:vAlign w:val="center"/>
          </w:tcPr>
          <w:p w14:paraId="049C12F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049C12F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049C12F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049C12F4"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049C12F5"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049C12F6"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049C12F7"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049C12F8"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049C12F9"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r w:rsidR="0038400D" w:rsidRPr="00B138F3" w14:paraId="049C1304" w14:textId="77777777" w:rsidTr="00AB4EAB">
        <w:trPr>
          <w:jc w:val="center"/>
        </w:trPr>
        <w:tc>
          <w:tcPr>
            <w:tcW w:w="442" w:type="dxa"/>
            <w:shd w:val="clear" w:color="auto" w:fill="auto"/>
          </w:tcPr>
          <w:p w14:paraId="049C12FB"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049C12F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049C12FD"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049C12FE"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049C12F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049C1300"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049C130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049C130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049C130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bl>
    <w:p w14:paraId="049C1305" w14:textId="77777777" w:rsidR="0038400D" w:rsidRPr="00B138F3" w:rsidRDefault="0038400D" w:rsidP="00C457EE">
      <w:pPr>
        <w:widowControl w:val="0"/>
        <w:ind w:firstLine="375"/>
        <w:jc w:val="both"/>
        <w:rPr>
          <w:rFonts w:ascii="GHEA Grapalat" w:hAnsi="GHEA Grapalat" w:cs="Arial"/>
          <w:iCs/>
          <w:lang w:val="en-US"/>
        </w:rPr>
      </w:pPr>
    </w:p>
    <w:p w14:paraId="049C1306" w14:textId="77777777" w:rsidR="0038400D" w:rsidRPr="00B138F3" w:rsidRDefault="0038400D" w:rsidP="00C457EE">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049C1307" w14:textId="77777777" w:rsidR="0038400D" w:rsidRPr="00B138F3" w:rsidRDefault="0038400D" w:rsidP="00C457E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049C130A" w14:textId="77777777" w:rsidTr="007A2020">
        <w:trPr>
          <w:trHeight w:val="266"/>
          <w:tblCellSpacing w:w="7" w:type="dxa"/>
          <w:jc w:val="center"/>
        </w:trPr>
        <w:tc>
          <w:tcPr>
            <w:tcW w:w="0" w:type="auto"/>
            <w:vAlign w:val="center"/>
          </w:tcPr>
          <w:p w14:paraId="049C1308" w14:textId="77777777" w:rsidR="0038400D" w:rsidRPr="00B138F3" w:rsidRDefault="0038400D" w:rsidP="00C457EE">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49C1309" w14:textId="77777777" w:rsidR="0038400D" w:rsidRPr="00B138F3" w:rsidRDefault="0038400D" w:rsidP="00C457EE">
            <w:pPr>
              <w:widowControl w:val="0"/>
              <w:jc w:val="center"/>
              <w:rPr>
                <w:rFonts w:ascii="GHEA Grapalat" w:hAnsi="GHEA Grapalat"/>
                <w:iCs/>
              </w:rPr>
            </w:pPr>
            <w:r w:rsidRPr="00B138F3">
              <w:rPr>
                <w:rFonts w:ascii="GHEA Grapalat" w:hAnsi="GHEA Grapalat"/>
              </w:rPr>
              <w:t>Товар принят</w:t>
            </w:r>
          </w:p>
        </w:tc>
      </w:tr>
      <w:tr w:rsidR="00B138F3" w:rsidRPr="00B138F3" w14:paraId="049C130F" w14:textId="77777777" w:rsidTr="007A2020">
        <w:trPr>
          <w:trHeight w:val="473"/>
          <w:tblCellSpacing w:w="7" w:type="dxa"/>
          <w:jc w:val="center"/>
        </w:trPr>
        <w:tc>
          <w:tcPr>
            <w:tcW w:w="0" w:type="auto"/>
            <w:vAlign w:val="center"/>
          </w:tcPr>
          <w:p w14:paraId="049C130B"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C130C" w14:textId="77777777" w:rsidR="0038400D" w:rsidRPr="00B138F3" w:rsidRDefault="0038400D" w:rsidP="00C457EE">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49C130D"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49C130E" w14:textId="77777777" w:rsidR="0038400D" w:rsidRPr="00B138F3" w:rsidRDefault="0038400D" w:rsidP="00C457EE">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49C1314" w14:textId="77777777" w:rsidTr="007A2020">
        <w:trPr>
          <w:trHeight w:val="503"/>
          <w:tblCellSpacing w:w="7" w:type="dxa"/>
          <w:jc w:val="center"/>
        </w:trPr>
        <w:tc>
          <w:tcPr>
            <w:tcW w:w="0" w:type="auto"/>
            <w:vAlign w:val="center"/>
          </w:tcPr>
          <w:p w14:paraId="049C1310"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49C1311" w14:textId="77777777" w:rsidR="0038400D" w:rsidRPr="00B138F3" w:rsidRDefault="0038400D" w:rsidP="00C457EE">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049C1312"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49C1313" w14:textId="77777777" w:rsidR="0038400D" w:rsidRPr="00B138F3" w:rsidRDefault="0038400D" w:rsidP="00C457EE">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049C1317" w14:textId="77777777" w:rsidTr="007A2020">
        <w:trPr>
          <w:trHeight w:val="281"/>
          <w:tblCellSpacing w:w="7" w:type="dxa"/>
          <w:jc w:val="center"/>
        </w:trPr>
        <w:tc>
          <w:tcPr>
            <w:tcW w:w="0" w:type="auto"/>
            <w:vAlign w:val="center"/>
          </w:tcPr>
          <w:p w14:paraId="049C1315" w14:textId="77777777" w:rsidR="0038400D" w:rsidRPr="00B138F3" w:rsidRDefault="0038400D" w:rsidP="00C457EE">
            <w:pPr>
              <w:widowControl w:val="0"/>
              <w:jc w:val="center"/>
              <w:rPr>
                <w:rFonts w:ascii="GHEA Grapalat" w:hAnsi="GHEA Grapalat"/>
                <w:iCs/>
              </w:rPr>
            </w:pPr>
            <w:r w:rsidRPr="00B138F3">
              <w:rPr>
                <w:rFonts w:ascii="GHEA Grapalat" w:hAnsi="GHEA Grapalat"/>
              </w:rPr>
              <w:t>М. П.</w:t>
            </w:r>
          </w:p>
        </w:tc>
        <w:tc>
          <w:tcPr>
            <w:tcW w:w="0" w:type="auto"/>
            <w:vAlign w:val="center"/>
          </w:tcPr>
          <w:p w14:paraId="049C1316" w14:textId="77777777" w:rsidR="0038400D" w:rsidRPr="00B138F3" w:rsidRDefault="0038400D" w:rsidP="00C457EE">
            <w:pPr>
              <w:widowControl w:val="0"/>
              <w:jc w:val="center"/>
              <w:rPr>
                <w:rFonts w:ascii="GHEA Grapalat" w:hAnsi="GHEA Grapalat"/>
                <w:iCs/>
              </w:rPr>
            </w:pPr>
            <w:r w:rsidRPr="00B138F3">
              <w:rPr>
                <w:rFonts w:ascii="GHEA Grapalat" w:hAnsi="GHEA Grapalat"/>
              </w:rPr>
              <w:t>М. П.</w:t>
            </w:r>
          </w:p>
        </w:tc>
      </w:tr>
    </w:tbl>
    <w:p w14:paraId="049C1318" w14:textId="77777777" w:rsidR="00196F14" w:rsidRPr="00B138F3" w:rsidRDefault="00196F14" w:rsidP="00C457EE">
      <w:pPr>
        <w:widowControl w:val="0"/>
        <w:jc w:val="right"/>
        <w:rPr>
          <w:rFonts w:ascii="GHEA Grapalat" w:hAnsi="GHEA Grapalat" w:cs="Sylfaen"/>
          <w:b/>
        </w:rPr>
      </w:pPr>
    </w:p>
    <w:p w14:paraId="049C1319" w14:textId="77777777" w:rsidR="00196F14" w:rsidRPr="00B138F3" w:rsidRDefault="00196F14" w:rsidP="00C457EE">
      <w:pPr>
        <w:rPr>
          <w:rFonts w:ascii="GHEA Grapalat" w:hAnsi="GHEA Grapalat" w:cs="Sylfaen"/>
          <w:b/>
        </w:rPr>
      </w:pPr>
      <w:r w:rsidRPr="00B138F3">
        <w:rPr>
          <w:rFonts w:ascii="GHEA Grapalat" w:hAnsi="GHEA Grapalat" w:cs="Sylfaen"/>
          <w:b/>
        </w:rPr>
        <w:br w:type="page"/>
      </w:r>
    </w:p>
    <w:p w14:paraId="049C131A" w14:textId="77777777" w:rsidR="00071D1C" w:rsidRPr="00B138F3" w:rsidRDefault="00071D1C" w:rsidP="00C457EE">
      <w:pPr>
        <w:widowControl w:val="0"/>
        <w:jc w:val="right"/>
        <w:rPr>
          <w:rFonts w:ascii="GHEA Grapalat" w:hAnsi="GHEA Grapalat" w:cs="Sylfaen"/>
          <w:i/>
        </w:rPr>
      </w:pPr>
      <w:r w:rsidRPr="00B138F3">
        <w:rPr>
          <w:rFonts w:ascii="GHEA Grapalat" w:hAnsi="GHEA Grapalat"/>
          <w:i/>
        </w:rPr>
        <w:lastRenderedPageBreak/>
        <w:t>Приложение № 3.1</w:t>
      </w:r>
    </w:p>
    <w:p w14:paraId="049C131B" w14:textId="77777777" w:rsidR="00341A74" w:rsidRPr="00B138F3" w:rsidRDefault="00341A74" w:rsidP="00C457EE">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049C131C" w14:textId="77777777" w:rsidR="00071D1C" w:rsidRPr="00B138F3" w:rsidRDefault="00071D1C" w:rsidP="00C457EE">
      <w:pPr>
        <w:widowControl w:val="0"/>
        <w:tabs>
          <w:tab w:val="left" w:pos="360"/>
          <w:tab w:val="left" w:pos="540"/>
        </w:tabs>
        <w:jc w:val="center"/>
        <w:rPr>
          <w:rFonts w:ascii="GHEA Grapalat" w:hAnsi="GHEA Grapalat" w:cs="Sylfaen"/>
          <w:b/>
          <w:bCs/>
        </w:rPr>
      </w:pPr>
    </w:p>
    <w:p w14:paraId="049C131D" w14:textId="77777777" w:rsidR="00071D1C" w:rsidRPr="00B138F3" w:rsidRDefault="00196F14" w:rsidP="00C457EE">
      <w:pPr>
        <w:widowControl w:val="0"/>
        <w:jc w:val="center"/>
        <w:rPr>
          <w:rFonts w:ascii="GHEA Grapalat" w:hAnsi="GHEA Grapalat" w:cs="Sylfaen"/>
          <w:bCs/>
        </w:rPr>
      </w:pPr>
      <w:r w:rsidRPr="00B138F3">
        <w:rPr>
          <w:rFonts w:ascii="GHEA Grapalat" w:hAnsi="GHEA Grapalat"/>
        </w:rPr>
        <w:t>АКТ №———</w:t>
      </w:r>
    </w:p>
    <w:p w14:paraId="049C131E" w14:textId="77777777" w:rsidR="00071D1C" w:rsidRPr="00B138F3" w:rsidRDefault="00071D1C" w:rsidP="00C457EE">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49C131F" w14:textId="77777777" w:rsidR="00071D1C" w:rsidRPr="00B138F3" w:rsidRDefault="00071D1C" w:rsidP="00C457EE">
      <w:pPr>
        <w:widowControl w:val="0"/>
        <w:tabs>
          <w:tab w:val="left" w:pos="360"/>
          <w:tab w:val="left" w:pos="540"/>
        </w:tabs>
        <w:jc w:val="center"/>
        <w:rPr>
          <w:rFonts w:ascii="GHEA Grapalat" w:hAnsi="GHEA Grapalat" w:cs="Sylfaen"/>
        </w:rPr>
      </w:pPr>
    </w:p>
    <w:p w14:paraId="049C1320" w14:textId="77777777" w:rsidR="006B3AE3" w:rsidRPr="00B138F3" w:rsidRDefault="006B3AE3" w:rsidP="00C457EE">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49C1321" w14:textId="77777777" w:rsidR="006B3AE3" w:rsidRPr="00B138F3" w:rsidRDefault="006B3AE3" w:rsidP="00C457EE">
      <w:pPr>
        <w:widowControl w:val="0"/>
        <w:ind w:left="7371" w:hanging="141"/>
        <w:jc w:val="both"/>
        <w:rPr>
          <w:rFonts w:ascii="GHEA Grapalat" w:hAnsi="GHEA Grapalat"/>
          <w:sz w:val="16"/>
        </w:rPr>
      </w:pPr>
      <w:r w:rsidRPr="00B138F3">
        <w:rPr>
          <w:rFonts w:ascii="GHEA Grapalat" w:hAnsi="GHEA Grapalat"/>
          <w:sz w:val="16"/>
        </w:rPr>
        <w:t>номер договора</w:t>
      </w:r>
    </w:p>
    <w:p w14:paraId="049C1322" w14:textId="77777777" w:rsidR="006B3AE3" w:rsidRPr="00B138F3" w:rsidRDefault="006B3AE3" w:rsidP="00C457EE">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49C1323" w14:textId="77777777" w:rsidR="006B3AE3" w:rsidRPr="00B138F3" w:rsidRDefault="006B3AE3" w:rsidP="00C457EE">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49C1324" w14:textId="77777777" w:rsidR="006B3AE3" w:rsidRPr="00B138F3" w:rsidRDefault="006B3AE3" w:rsidP="00C457EE">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049C1325" w14:textId="77777777" w:rsidR="006B3AE3" w:rsidRPr="00B138F3" w:rsidRDefault="006B3AE3" w:rsidP="00C457EE">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049C1326" w14:textId="77777777" w:rsidR="00071D1C" w:rsidRPr="00B138F3" w:rsidRDefault="006B3AE3" w:rsidP="00C457EE">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49C132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9C1327" w14:textId="77777777" w:rsidR="00071D1C" w:rsidRPr="00B138F3" w:rsidRDefault="00071D1C" w:rsidP="00C457EE">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9C132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29" w14:textId="77777777" w:rsidR="00071D1C" w:rsidRPr="00B138F3" w:rsidRDefault="0016519F" w:rsidP="00C457EE">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49C132A" w14:textId="77777777" w:rsidR="00071D1C" w:rsidRPr="00B138F3" w:rsidRDefault="000F494F" w:rsidP="00C457EE">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49C132B" w14:textId="77777777" w:rsidR="00071D1C" w:rsidRPr="00B138F3" w:rsidRDefault="000F494F" w:rsidP="00C457EE">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049C133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2D" w14:textId="77777777" w:rsidR="00071D1C" w:rsidRPr="00B138F3" w:rsidRDefault="00071D1C" w:rsidP="00C457E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9C132E" w14:textId="77777777" w:rsidR="00071D1C" w:rsidRPr="00B138F3" w:rsidRDefault="00071D1C" w:rsidP="00C457E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9C132F" w14:textId="77777777" w:rsidR="00071D1C" w:rsidRPr="00B138F3" w:rsidRDefault="00071D1C" w:rsidP="00C457EE">
            <w:pPr>
              <w:widowControl w:val="0"/>
              <w:jc w:val="center"/>
              <w:rPr>
                <w:rFonts w:ascii="GHEA Grapalat" w:hAnsi="GHEA Grapalat" w:cs="Sylfaen"/>
                <w:sz w:val="20"/>
                <w:szCs w:val="20"/>
              </w:rPr>
            </w:pPr>
          </w:p>
        </w:tc>
      </w:tr>
      <w:tr w:rsidR="00071D1C" w:rsidRPr="00B138F3" w14:paraId="049C133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31" w14:textId="77777777" w:rsidR="00071D1C" w:rsidRPr="00B138F3" w:rsidRDefault="00071D1C" w:rsidP="00C457E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9C1332" w14:textId="77777777" w:rsidR="00071D1C" w:rsidRPr="00B138F3" w:rsidRDefault="00071D1C" w:rsidP="00C457E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9C1333" w14:textId="77777777" w:rsidR="00071D1C" w:rsidRPr="00B138F3" w:rsidRDefault="00071D1C" w:rsidP="00C457EE">
            <w:pPr>
              <w:widowControl w:val="0"/>
              <w:jc w:val="center"/>
              <w:rPr>
                <w:rFonts w:ascii="GHEA Grapalat" w:hAnsi="GHEA Grapalat" w:cs="Sylfaen"/>
                <w:sz w:val="20"/>
                <w:szCs w:val="20"/>
              </w:rPr>
            </w:pPr>
          </w:p>
        </w:tc>
      </w:tr>
    </w:tbl>
    <w:p w14:paraId="049C1335" w14:textId="77777777" w:rsidR="00071D1C" w:rsidRPr="00B138F3" w:rsidRDefault="00071D1C" w:rsidP="00C457EE">
      <w:pPr>
        <w:widowControl w:val="0"/>
        <w:tabs>
          <w:tab w:val="left" w:pos="360"/>
          <w:tab w:val="left" w:pos="540"/>
        </w:tabs>
        <w:jc w:val="both"/>
        <w:rPr>
          <w:rFonts w:ascii="GHEA Grapalat" w:hAnsi="GHEA Grapalat" w:cs="Sylfaen"/>
        </w:rPr>
      </w:pPr>
    </w:p>
    <w:p w14:paraId="049C1336" w14:textId="77777777" w:rsidR="00071D1C" w:rsidRPr="00B138F3" w:rsidRDefault="00071D1C" w:rsidP="00C457EE">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49C1337" w14:textId="77777777" w:rsidR="00B138F3" w:rsidRDefault="00B138F3" w:rsidP="00C457EE">
      <w:pPr>
        <w:rPr>
          <w:rFonts w:ascii="GHEA Grapalat" w:hAnsi="GHEA Grapalat"/>
        </w:rPr>
      </w:pPr>
      <w:r>
        <w:rPr>
          <w:rFonts w:ascii="GHEA Grapalat" w:hAnsi="GHEA Grapalat"/>
        </w:rPr>
        <w:t xml:space="preserve">                                                       </w:t>
      </w:r>
    </w:p>
    <w:p w14:paraId="049C1338" w14:textId="77777777" w:rsidR="00071D1C" w:rsidRPr="00B138F3" w:rsidRDefault="00B138F3" w:rsidP="00C457EE">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49C1339" w14:textId="77777777" w:rsidR="007072C5" w:rsidRPr="00B138F3" w:rsidRDefault="007072C5" w:rsidP="00C457E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049C133C" w14:textId="77777777" w:rsidTr="007072C5">
        <w:tc>
          <w:tcPr>
            <w:tcW w:w="4450" w:type="dxa"/>
          </w:tcPr>
          <w:p w14:paraId="049C133A" w14:textId="77777777" w:rsidR="00071D1C" w:rsidRPr="00B138F3" w:rsidRDefault="00071D1C" w:rsidP="00C457EE">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049C133B" w14:textId="77777777" w:rsidR="00071D1C" w:rsidRPr="00B138F3" w:rsidRDefault="00071D1C" w:rsidP="00C457EE">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049C133D" w14:textId="77777777" w:rsidR="00071D1C" w:rsidRPr="00B138F3" w:rsidRDefault="00071D1C" w:rsidP="00C457EE">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049C133E" w14:textId="77777777" w:rsidR="00071D1C" w:rsidRPr="00B138F3" w:rsidRDefault="00071D1C" w:rsidP="00C457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49C1343" w14:textId="77777777" w:rsidTr="00E22E51">
        <w:trPr>
          <w:tblCellSpacing w:w="7" w:type="dxa"/>
          <w:jc w:val="center"/>
        </w:trPr>
        <w:tc>
          <w:tcPr>
            <w:tcW w:w="0" w:type="auto"/>
            <w:vAlign w:val="center"/>
          </w:tcPr>
          <w:p w14:paraId="049C133F"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 xml:space="preserve">___________________________ </w:t>
            </w:r>
          </w:p>
          <w:p w14:paraId="049C1340"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049C1341"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___________________________</w:t>
            </w:r>
          </w:p>
          <w:p w14:paraId="049C1342"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49C1348" w14:textId="77777777" w:rsidTr="00E22E51">
        <w:trPr>
          <w:tblCellSpacing w:w="7" w:type="dxa"/>
          <w:jc w:val="center"/>
        </w:trPr>
        <w:tc>
          <w:tcPr>
            <w:tcW w:w="0" w:type="auto"/>
            <w:vAlign w:val="center"/>
          </w:tcPr>
          <w:p w14:paraId="049C1344"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 xml:space="preserve">___________________________ </w:t>
            </w:r>
          </w:p>
          <w:p w14:paraId="049C1345"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49C1346"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___________________________</w:t>
            </w:r>
          </w:p>
          <w:p w14:paraId="049C1347"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49C1349" w14:textId="77777777" w:rsidR="00071D1C" w:rsidRPr="00B138F3" w:rsidRDefault="00071D1C" w:rsidP="00C457EE">
      <w:pPr>
        <w:widowControl w:val="0"/>
        <w:ind w:left="-142" w:firstLine="142"/>
        <w:jc w:val="center"/>
        <w:rPr>
          <w:rFonts w:ascii="GHEA Grapalat" w:hAnsi="GHEA Grapalat" w:cs="Sylfaen"/>
          <w:b/>
        </w:rPr>
      </w:pPr>
    </w:p>
    <w:sectPr w:rsidR="00071D1C" w:rsidRPr="00B138F3" w:rsidSect="00DF4CE5">
      <w:type w:val="continuous"/>
      <w:pgSz w:w="11906" w:h="16838" w:code="9"/>
      <w:pgMar w:top="720" w:right="720" w:bottom="720" w:left="720"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B6F33" w14:textId="77777777" w:rsidR="00E378D7" w:rsidRDefault="00E378D7">
      <w:r>
        <w:separator/>
      </w:r>
    </w:p>
  </w:endnote>
  <w:endnote w:type="continuationSeparator" w:id="0">
    <w:p w14:paraId="5B88D7EC" w14:textId="77777777" w:rsidR="00E378D7" w:rsidRDefault="00E3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049C134E" w14:textId="3574A5C0" w:rsidR="0061404F" w:rsidRPr="00C861E9" w:rsidRDefault="0061404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B0745">
          <w:rPr>
            <w:rFonts w:ascii="GHEA Grapalat" w:hAnsi="GHEA Grapalat"/>
            <w:noProof/>
            <w:sz w:val="24"/>
            <w:szCs w:val="24"/>
          </w:rPr>
          <w:t>53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74388" w14:textId="77777777" w:rsidR="00E378D7" w:rsidRDefault="00E378D7">
      <w:r>
        <w:separator/>
      </w:r>
    </w:p>
  </w:footnote>
  <w:footnote w:type="continuationSeparator" w:id="0">
    <w:p w14:paraId="1B94E0BC" w14:textId="77777777" w:rsidR="00E378D7" w:rsidRDefault="00E378D7">
      <w:r>
        <w:continuationSeparator/>
      </w:r>
    </w:p>
  </w:footnote>
  <w:footnote w:id="1">
    <w:p w14:paraId="049C134F" w14:textId="77777777" w:rsidR="0061404F" w:rsidRPr="00CD6B60" w:rsidRDefault="0061404F" w:rsidP="00FC69A8">
      <w:pPr>
        <w:pStyle w:val="af2"/>
        <w:jc w:val="both"/>
        <w:rPr>
          <w:rFonts w:ascii="GHEA Grapalat" w:hAnsi="GHEA Grapalat"/>
          <w:i/>
        </w:rPr>
      </w:pPr>
      <w:r w:rsidRPr="00CD6B60">
        <w:rPr>
          <w:rFonts w:ascii="GHEA Grapalat" w:hAnsi="GHEA Grapalat"/>
          <w:i/>
        </w:rPr>
        <w:t xml:space="preserve"> </w:t>
      </w:r>
    </w:p>
  </w:footnote>
  <w:footnote w:id="2">
    <w:p w14:paraId="049C1350" w14:textId="77777777" w:rsidR="0061404F" w:rsidRPr="008842CE" w:rsidRDefault="0061404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49C1351" w14:textId="77777777" w:rsidR="0061404F" w:rsidRPr="000811C1" w:rsidRDefault="0061404F">
      <w:pPr>
        <w:pStyle w:val="af2"/>
        <w:rPr>
          <w:lang w:val="af-ZA"/>
        </w:rPr>
      </w:pPr>
    </w:p>
  </w:footnote>
  <w:footnote w:id="3">
    <w:p w14:paraId="049C1352" w14:textId="77777777" w:rsidR="0061404F" w:rsidRPr="008E4439" w:rsidRDefault="0061404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49C1353" w14:textId="77777777" w:rsidR="0061404F" w:rsidRPr="000811C1" w:rsidRDefault="0061404F" w:rsidP="0027573B">
      <w:pPr>
        <w:pStyle w:val="af2"/>
        <w:rPr>
          <w:rFonts w:ascii="Sylfaen" w:hAnsi="Sylfaen"/>
          <w:sz w:val="18"/>
          <w:szCs w:val="18"/>
        </w:rPr>
      </w:pPr>
    </w:p>
  </w:footnote>
  <w:footnote w:id="4">
    <w:p w14:paraId="049C1354" w14:textId="77777777" w:rsidR="0061404F" w:rsidRPr="00A31673" w:rsidRDefault="0061404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49C1355" w14:textId="77777777" w:rsidR="0061404F" w:rsidRPr="008416BA" w:rsidRDefault="0061404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49C1356" w14:textId="77777777" w:rsidR="0061404F" w:rsidRDefault="0061404F" w:rsidP="006B3E56">
      <w:pPr>
        <w:jc w:val="both"/>
      </w:pPr>
    </w:p>
    <w:p w14:paraId="049C1357" w14:textId="77777777" w:rsidR="0061404F" w:rsidRPr="008B70EB" w:rsidRDefault="0061404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49C1358" w14:textId="77777777" w:rsidR="0061404F" w:rsidRPr="008B70EB" w:rsidRDefault="0061404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49C1359" w14:textId="77777777" w:rsidR="0061404F" w:rsidRPr="008B70EB" w:rsidRDefault="0061404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49C135A" w14:textId="77777777" w:rsidR="0061404F" w:rsidRDefault="0061404F" w:rsidP="00637230">
      <w:pPr>
        <w:jc w:val="both"/>
        <w:rPr>
          <w:rFonts w:asciiTheme="minorHAnsi" w:hAnsiTheme="minorHAnsi"/>
          <w:lang w:val="af-ZA"/>
        </w:rPr>
      </w:pPr>
    </w:p>
  </w:footnote>
  <w:footnote w:id="6">
    <w:p w14:paraId="049C135B" w14:textId="77777777" w:rsidR="0061404F" w:rsidRPr="00A25D1B" w:rsidRDefault="0061404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049C135C" w14:textId="77777777" w:rsidR="0061404F" w:rsidRPr="00DC619D" w:rsidRDefault="0061404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049C135D" w14:textId="77777777" w:rsidR="0061404F" w:rsidRPr="00D3436F" w:rsidRDefault="0061404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49C135E" w14:textId="77777777" w:rsidR="0061404F" w:rsidRPr="00D3436F" w:rsidRDefault="0061404F">
      <w:pPr>
        <w:pStyle w:val="af2"/>
        <w:rPr>
          <w:lang w:val="es-ES"/>
        </w:rPr>
      </w:pPr>
    </w:p>
  </w:footnote>
  <w:footnote w:id="9">
    <w:p w14:paraId="049C135F" w14:textId="77777777" w:rsidR="0061404F" w:rsidRPr="008842CE" w:rsidRDefault="0061404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9C1360" w14:textId="77777777" w:rsidR="0061404F" w:rsidRPr="008842CE" w:rsidRDefault="0061404F" w:rsidP="003D2FE2">
      <w:pPr>
        <w:pStyle w:val="af2"/>
        <w:jc w:val="both"/>
        <w:rPr>
          <w:rFonts w:ascii="GHEA Grapalat" w:hAnsi="GHEA Grapalat"/>
        </w:rPr>
      </w:pPr>
    </w:p>
  </w:footnote>
  <w:footnote w:id="10">
    <w:p w14:paraId="049C1361" w14:textId="77777777" w:rsidR="0061404F" w:rsidRPr="008842CE" w:rsidRDefault="0061404F" w:rsidP="003D2FE2">
      <w:pPr>
        <w:pStyle w:val="af2"/>
        <w:jc w:val="both"/>
      </w:pPr>
    </w:p>
  </w:footnote>
  <w:footnote w:id="11">
    <w:p w14:paraId="049C1362" w14:textId="77777777" w:rsidR="0061404F" w:rsidRPr="008842CE" w:rsidRDefault="0061404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9C1363" w14:textId="77777777" w:rsidR="0061404F" w:rsidRPr="008842CE" w:rsidRDefault="0061404F" w:rsidP="000A214C">
      <w:pPr>
        <w:pStyle w:val="af2"/>
        <w:jc w:val="both"/>
        <w:rPr>
          <w:rFonts w:ascii="GHEA Grapalat" w:hAnsi="GHEA Grapalat"/>
        </w:rPr>
      </w:pPr>
    </w:p>
  </w:footnote>
  <w:footnote w:id="12">
    <w:p w14:paraId="049C1364" w14:textId="77777777" w:rsidR="0061404F" w:rsidRPr="008842CE" w:rsidRDefault="0061404F" w:rsidP="000A214C">
      <w:pPr>
        <w:pStyle w:val="af2"/>
        <w:jc w:val="both"/>
      </w:pPr>
    </w:p>
  </w:footnote>
  <w:footnote w:id="13">
    <w:p w14:paraId="049C1365" w14:textId="77777777" w:rsidR="0061404F" w:rsidRPr="008842CE" w:rsidRDefault="0061404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049C1366" w14:textId="77777777" w:rsidR="0061404F" w:rsidRDefault="0061404F"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49C1367" w14:textId="77777777" w:rsidR="0061404F" w:rsidRPr="00F21C0D" w:rsidRDefault="0061404F" w:rsidP="00D3436F">
      <w:pPr>
        <w:pStyle w:val="af2"/>
        <w:widowControl w:val="0"/>
        <w:jc w:val="both"/>
        <w:rPr>
          <w:lang w:val="hy-AM"/>
        </w:rPr>
      </w:pPr>
    </w:p>
  </w:footnote>
  <w:footnote w:id="15">
    <w:p w14:paraId="049C1368" w14:textId="77777777" w:rsidR="0061404F" w:rsidRDefault="0061404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49C1369" w14:textId="77777777" w:rsidR="0061404F" w:rsidRDefault="0061404F" w:rsidP="005E52ED">
      <w:pPr>
        <w:pStyle w:val="af2"/>
        <w:widowControl w:val="0"/>
        <w:jc w:val="both"/>
        <w:rPr>
          <w:rFonts w:ascii="GHEA Grapalat" w:hAnsi="GHEA Grapalat"/>
          <w:i/>
        </w:rPr>
      </w:pPr>
    </w:p>
    <w:p w14:paraId="049C136A" w14:textId="77777777" w:rsidR="0061404F" w:rsidRDefault="0061404F" w:rsidP="005E52ED">
      <w:pPr>
        <w:pStyle w:val="af2"/>
        <w:widowControl w:val="0"/>
        <w:jc w:val="both"/>
        <w:rPr>
          <w:rFonts w:ascii="GHEA Grapalat" w:hAnsi="GHEA Grapalat"/>
          <w:i/>
        </w:rPr>
      </w:pPr>
    </w:p>
    <w:p w14:paraId="049C136B" w14:textId="77777777" w:rsidR="0061404F" w:rsidRPr="00EB336B" w:rsidRDefault="0061404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49C136C" w14:textId="77777777" w:rsidR="0061404F" w:rsidRPr="00D3436F" w:rsidRDefault="0061404F">
      <w:pPr>
        <w:pStyle w:val="af2"/>
        <w:rPr>
          <w:lang w:val="hy-AM"/>
        </w:rPr>
      </w:pPr>
    </w:p>
  </w:footnote>
  <w:footnote w:id="16">
    <w:p w14:paraId="049C136D" w14:textId="77777777" w:rsidR="0061404F" w:rsidRPr="008842CE" w:rsidRDefault="0061404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49C136E" w14:textId="77777777" w:rsidR="0061404F" w:rsidRPr="00E85250" w:rsidRDefault="0061404F" w:rsidP="00D90640">
      <w:pPr>
        <w:widowControl w:val="0"/>
        <w:spacing w:after="160" w:line="360" w:lineRule="auto"/>
        <w:ind w:firstLine="709"/>
        <w:jc w:val="both"/>
        <w:rPr>
          <w:rFonts w:ascii="GHEA Grapalat" w:hAnsi="GHEA Grapalat"/>
          <w:lang w:val="hy-AM"/>
        </w:rPr>
      </w:pPr>
    </w:p>
    <w:p w14:paraId="049C136F" w14:textId="77777777" w:rsidR="0061404F" w:rsidRPr="00D3436F" w:rsidRDefault="0061404F">
      <w:pPr>
        <w:pStyle w:val="af2"/>
        <w:rPr>
          <w:lang w:val="hy-AM"/>
        </w:rPr>
      </w:pPr>
    </w:p>
  </w:footnote>
  <w:footnote w:id="17">
    <w:p w14:paraId="049C1370" w14:textId="77777777" w:rsidR="0061404F" w:rsidRPr="00402BC3" w:rsidRDefault="0061404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49C1371" w14:textId="77777777" w:rsidR="0061404F" w:rsidRPr="00552088" w:rsidRDefault="0061404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49C1372" w14:textId="77777777" w:rsidR="0061404F" w:rsidRPr="00D3436F" w:rsidRDefault="0061404F">
      <w:pPr>
        <w:pStyle w:val="af2"/>
        <w:rPr>
          <w:lang w:val="hy-AM"/>
        </w:rPr>
      </w:pPr>
    </w:p>
  </w:footnote>
  <w:footnote w:id="18">
    <w:p w14:paraId="049C1373" w14:textId="77777777" w:rsidR="0061404F" w:rsidRPr="008842CE" w:rsidRDefault="0061404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49C1374" w14:textId="77777777" w:rsidR="0061404F" w:rsidRPr="00D3436F" w:rsidRDefault="0061404F">
      <w:pPr>
        <w:pStyle w:val="af2"/>
        <w:rPr>
          <w:lang w:val="hy-AM"/>
        </w:rPr>
      </w:pPr>
    </w:p>
  </w:footnote>
  <w:footnote w:id="19">
    <w:p w14:paraId="049C1375" w14:textId="77777777" w:rsidR="0061404F" w:rsidRPr="00D3436F" w:rsidRDefault="0061404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49C1376" w14:textId="77777777" w:rsidR="0061404F" w:rsidRPr="008842CE" w:rsidRDefault="0061404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49C1377" w14:textId="77777777" w:rsidR="0061404F" w:rsidRPr="00D3436F" w:rsidRDefault="0061404F">
      <w:pPr>
        <w:pStyle w:val="af2"/>
        <w:rPr>
          <w:lang w:val="hy-AM"/>
        </w:rPr>
      </w:pPr>
    </w:p>
  </w:footnote>
  <w:footnote w:id="21">
    <w:p w14:paraId="049C1378" w14:textId="77777777" w:rsidR="0061404F" w:rsidRPr="00E861BF" w:rsidRDefault="0061404F" w:rsidP="008842CE">
      <w:pPr>
        <w:pStyle w:val="af2"/>
        <w:widowControl w:val="0"/>
        <w:jc w:val="both"/>
        <w:rPr>
          <w:rFonts w:ascii="GHEA Grapalat" w:hAnsi="GHEA Grapalat"/>
          <w:i/>
        </w:rPr>
      </w:pPr>
      <w:r w:rsidRPr="00E861BF">
        <w:rPr>
          <w:rFonts w:ascii="GHEA Grapalat" w:hAnsi="GHEA Grapalat"/>
          <w:i/>
        </w:rPr>
        <w:t>*</w:t>
      </w:r>
    </w:p>
  </w:footnote>
  <w:footnote w:id="22">
    <w:p w14:paraId="049C1379" w14:textId="77777777" w:rsidR="0061404F" w:rsidRPr="00E861BF" w:rsidRDefault="0061404F" w:rsidP="00B64ECA">
      <w:pPr>
        <w:pStyle w:val="af2"/>
        <w:widowControl w:val="0"/>
        <w:jc w:val="both"/>
        <w:rPr>
          <w:rFonts w:ascii="GHEA Grapalat" w:hAnsi="GHEA Grapalat"/>
          <w:i/>
        </w:rPr>
      </w:pPr>
      <w:r w:rsidRPr="00C84B20">
        <w:rPr>
          <w:rFonts w:ascii="GHEA Grapalat" w:hAnsi="GHEA Grapalat"/>
          <w:i/>
        </w:rPr>
        <w:t xml:space="preserve">**  </w:t>
      </w:r>
    </w:p>
  </w:footnote>
  <w:footnote w:id="23">
    <w:p w14:paraId="049C137A" w14:textId="77777777" w:rsidR="0061404F" w:rsidRPr="00E861BF" w:rsidRDefault="0061404F" w:rsidP="008842CE">
      <w:pPr>
        <w:pStyle w:val="af2"/>
        <w:widowControl w:val="0"/>
        <w:jc w:val="both"/>
        <w:rPr>
          <w:rFonts w:ascii="GHEA Grapalat" w:hAnsi="GHEA Grapalat"/>
          <w:i/>
        </w:rPr>
      </w:pPr>
      <w:r w:rsidRPr="00E861BF">
        <w:rPr>
          <w:rFonts w:ascii="GHEA Grapalat" w:hAnsi="GHEA Grapalat"/>
          <w:i/>
        </w:rPr>
        <w:t>***</w:t>
      </w:r>
    </w:p>
  </w:footnote>
  <w:footnote w:id="24">
    <w:p w14:paraId="049C137B" w14:textId="77777777" w:rsidR="0061404F" w:rsidRPr="008842CE" w:rsidRDefault="0061404F" w:rsidP="008842CE">
      <w:pPr>
        <w:pStyle w:val="af2"/>
        <w:widowControl w:val="0"/>
        <w:jc w:val="both"/>
      </w:pPr>
      <w:r w:rsidRPr="008842CE">
        <w:rPr>
          <w:rStyle w:val="af6"/>
        </w:rPr>
        <w:t>*</w:t>
      </w:r>
      <w:r w:rsidRPr="008842CE">
        <w:t xml:space="preserve"> </w:t>
      </w:r>
    </w:p>
  </w:footnote>
  <w:footnote w:id="25">
    <w:p w14:paraId="049C137C" w14:textId="77777777" w:rsidR="0061404F" w:rsidRPr="008842CE" w:rsidRDefault="0061404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bookmarkStart w:id="3" w:name="_GoBack"/>
      <w:bookmarkEnd w:id="3"/>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131078" w:nlCheck="1" w:checkStyle="0"/>
  <w:activeWritingStyle w:appName="MSWord" w:lang="en-US" w:vendorID="64" w:dllVersion="131078" w:nlCheck="1" w:checkStyle="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693D"/>
    <w:rsid w:val="000076A1"/>
    <w:rsid w:val="0000776B"/>
    <w:rsid w:val="00010ECA"/>
    <w:rsid w:val="00011CB9"/>
    <w:rsid w:val="00012347"/>
    <w:rsid w:val="00012E2C"/>
    <w:rsid w:val="00013093"/>
    <w:rsid w:val="000132F3"/>
    <w:rsid w:val="00013C24"/>
    <w:rsid w:val="00015742"/>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19AA"/>
    <w:rsid w:val="0006220B"/>
    <w:rsid w:val="0006298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553"/>
    <w:rsid w:val="000A37CE"/>
    <w:rsid w:val="000A4A55"/>
    <w:rsid w:val="000A4FC5"/>
    <w:rsid w:val="000A5316"/>
    <w:rsid w:val="000A5B16"/>
    <w:rsid w:val="000A6B75"/>
    <w:rsid w:val="000A72AD"/>
    <w:rsid w:val="000A7528"/>
    <w:rsid w:val="000B033F"/>
    <w:rsid w:val="000B0745"/>
    <w:rsid w:val="000B0B17"/>
    <w:rsid w:val="000B259E"/>
    <w:rsid w:val="000B269D"/>
    <w:rsid w:val="000B2CFA"/>
    <w:rsid w:val="000B33B2"/>
    <w:rsid w:val="000B3529"/>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2D"/>
    <w:rsid w:val="000F4D7B"/>
    <w:rsid w:val="000F5032"/>
    <w:rsid w:val="000F5900"/>
    <w:rsid w:val="000F5A45"/>
    <w:rsid w:val="000F60F8"/>
    <w:rsid w:val="000F6C24"/>
    <w:rsid w:val="000F7026"/>
    <w:rsid w:val="000F7AE0"/>
    <w:rsid w:val="0010050E"/>
    <w:rsid w:val="001005B0"/>
    <w:rsid w:val="00100C10"/>
    <w:rsid w:val="001010A5"/>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B22"/>
    <w:rsid w:val="00134D6E"/>
    <w:rsid w:val="00134DC5"/>
    <w:rsid w:val="00134FE3"/>
    <w:rsid w:val="001355F9"/>
    <w:rsid w:val="00135840"/>
    <w:rsid w:val="001361B2"/>
    <w:rsid w:val="001369CB"/>
    <w:rsid w:val="00136A21"/>
    <w:rsid w:val="001377BA"/>
    <w:rsid w:val="00137A5C"/>
    <w:rsid w:val="001403AE"/>
    <w:rsid w:val="00142496"/>
    <w:rsid w:val="00142C00"/>
    <w:rsid w:val="001435BE"/>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5F4"/>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3C1"/>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557"/>
    <w:rsid w:val="001B6FCF"/>
    <w:rsid w:val="001C07C6"/>
    <w:rsid w:val="001C0849"/>
    <w:rsid w:val="001C1570"/>
    <w:rsid w:val="001C278A"/>
    <w:rsid w:val="001C3D83"/>
    <w:rsid w:val="001C3F6C"/>
    <w:rsid w:val="001C6530"/>
    <w:rsid w:val="001C6688"/>
    <w:rsid w:val="001C76F7"/>
    <w:rsid w:val="001D0249"/>
    <w:rsid w:val="001D129F"/>
    <w:rsid w:val="001D1D00"/>
    <w:rsid w:val="001D209D"/>
    <w:rsid w:val="001D21E5"/>
    <w:rsid w:val="001D2D62"/>
    <w:rsid w:val="001D4F24"/>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C38"/>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8A7"/>
    <w:rsid w:val="00233B5F"/>
    <w:rsid w:val="00233BB7"/>
    <w:rsid w:val="00235549"/>
    <w:rsid w:val="0023571C"/>
    <w:rsid w:val="00235D56"/>
    <w:rsid w:val="00235DAA"/>
    <w:rsid w:val="0023679B"/>
    <w:rsid w:val="00236B75"/>
    <w:rsid w:val="00236C4B"/>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412"/>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710"/>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2A"/>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E3F"/>
    <w:rsid w:val="00316381"/>
    <w:rsid w:val="003163A5"/>
    <w:rsid w:val="003169A4"/>
    <w:rsid w:val="0031720F"/>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5EC1"/>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4795"/>
    <w:rsid w:val="00345909"/>
    <w:rsid w:val="003468B8"/>
    <w:rsid w:val="00347499"/>
    <w:rsid w:val="003475E1"/>
    <w:rsid w:val="0034777A"/>
    <w:rsid w:val="003500D1"/>
    <w:rsid w:val="00350210"/>
    <w:rsid w:val="00351797"/>
    <w:rsid w:val="00351C6E"/>
    <w:rsid w:val="0035225C"/>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A44"/>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94F"/>
    <w:rsid w:val="00381658"/>
    <w:rsid w:val="00381E92"/>
    <w:rsid w:val="003822AE"/>
    <w:rsid w:val="003822C3"/>
    <w:rsid w:val="00382A99"/>
    <w:rsid w:val="00382B60"/>
    <w:rsid w:val="0038317B"/>
    <w:rsid w:val="00383467"/>
    <w:rsid w:val="003839FF"/>
    <w:rsid w:val="00383E0A"/>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758"/>
    <w:rsid w:val="003A0A31"/>
    <w:rsid w:val="003A145D"/>
    <w:rsid w:val="003A1EBB"/>
    <w:rsid w:val="003A2BE0"/>
    <w:rsid w:val="003A2D11"/>
    <w:rsid w:val="003A39AC"/>
    <w:rsid w:val="003A42A6"/>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9D9"/>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C0E"/>
    <w:rsid w:val="003F1EEA"/>
    <w:rsid w:val="003F208A"/>
    <w:rsid w:val="003F264A"/>
    <w:rsid w:val="003F2899"/>
    <w:rsid w:val="003F28E4"/>
    <w:rsid w:val="003F300B"/>
    <w:rsid w:val="003F4583"/>
    <w:rsid w:val="003F4C5E"/>
    <w:rsid w:val="003F6081"/>
    <w:rsid w:val="003F66A5"/>
    <w:rsid w:val="003F6C4A"/>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498"/>
    <w:rsid w:val="00413595"/>
    <w:rsid w:val="00416F1E"/>
    <w:rsid w:val="0041739A"/>
    <w:rsid w:val="004175B6"/>
    <w:rsid w:val="00417E48"/>
    <w:rsid w:val="00417F33"/>
    <w:rsid w:val="00421AEB"/>
    <w:rsid w:val="00422009"/>
    <w:rsid w:val="00422802"/>
    <w:rsid w:val="00423F59"/>
    <w:rsid w:val="004250DA"/>
    <w:rsid w:val="00425BAB"/>
    <w:rsid w:val="00427EAA"/>
    <w:rsid w:val="004300C2"/>
    <w:rsid w:val="00431998"/>
    <w:rsid w:val="004320F2"/>
    <w:rsid w:val="00434D1C"/>
    <w:rsid w:val="0043558D"/>
    <w:rsid w:val="004361D6"/>
    <w:rsid w:val="0043641B"/>
    <w:rsid w:val="0043662A"/>
    <w:rsid w:val="0043669B"/>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0EE"/>
    <w:rsid w:val="00444E87"/>
    <w:rsid w:val="0044556F"/>
    <w:rsid w:val="0044660E"/>
    <w:rsid w:val="00447808"/>
    <w:rsid w:val="00447B76"/>
    <w:rsid w:val="00447FFD"/>
    <w:rsid w:val="004504F0"/>
    <w:rsid w:val="00450C30"/>
    <w:rsid w:val="0045131A"/>
    <w:rsid w:val="004521BB"/>
    <w:rsid w:val="00452896"/>
    <w:rsid w:val="00454D73"/>
    <w:rsid w:val="0045525D"/>
    <w:rsid w:val="004553CA"/>
    <w:rsid w:val="0045669A"/>
    <w:rsid w:val="00456B02"/>
    <w:rsid w:val="00457745"/>
    <w:rsid w:val="00460CA5"/>
    <w:rsid w:val="0046186C"/>
    <w:rsid w:val="0046188C"/>
    <w:rsid w:val="00462377"/>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7E"/>
    <w:rsid w:val="00475591"/>
    <w:rsid w:val="00475DA7"/>
    <w:rsid w:val="0047619C"/>
    <w:rsid w:val="00476A47"/>
    <w:rsid w:val="004775ED"/>
    <w:rsid w:val="00477E9F"/>
    <w:rsid w:val="00480162"/>
    <w:rsid w:val="0048059F"/>
    <w:rsid w:val="004813B3"/>
    <w:rsid w:val="00481EE6"/>
    <w:rsid w:val="004825CB"/>
    <w:rsid w:val="00482E18"/>
    <w:rsid w:val="004834BA"/>
    <w:rsid w:val="00483944"/>
    <w:rsid w:val="0048406D"/>
    <w:rsid w:val="0048419C"/>
    <w:rsid w:val="00484FED"/>
    <w:rsid w:val="004859E2"/>
    <w:rsid w:val="004862B6"/>
    <w:rsid w:val="00486B55"/>
    <w:rsid w:val="00487402"/>
    <w:rsid w:val="004874EC"/>
    <w:rsid w:val="00487AE7"/>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1F9"/>
    <w:rsid w:val="004F01AF"/>
    <w:rsid w:val="004F0CAA"/>
    <w:rsid w:val="004F1A94"/>
    <w:rsid w:val="004F2130"/>
    <w:rsid w:val="004F2639"/>
    <w:rsid w:val="004F2E2A"/>
    <w:rsid w:val="004F30DA"/>
    <w:rsid w:val="004F3B83"/>
    <w:rsid w:val="004F3C4E"/>
    <w:rsid w:val="004F4D14"/>
    <w:rsid w:val="004F5190"/>
    <w:rsid w:val="004F5518"/>
    <w:rsid w:val="004F5616"/>
    <w:rsid w:val="004F5CFC"/>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84"/>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3B0"/>
    <w:rsid w:val="0052546C"/>
    <w:rsid w:val="0052594C"/>
    <w:rsid w:val="00525BD2"/>
    <w:rsid w:val="0052601D"/>
    <w:rsid w:val="00526C15"/>
    <w:rsid w:val="00530C17"/>
    <w:rsid w:val="00530DA1"/>
    <w:rsid w:val="00530F97"/>
    <w:rsid w:val="00531459"/>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BBB"/>
    <w:rsid w:val="00552D6E"/>
    <w:rsid w:val="00553450"/>
    <w:rsid w:val="00553B18"/>
    <w:rsid w:val="00553DFD"/>
    <w:rsid w:val="005544AC"/>
    <w:rsid w:val="00555283"/>
    <w:rsid w:val="0055623A"/>
    <w:rsid w:val="005563D9"/>
    <w:rsid w:val="00556673"/>
    <w:rsid w:val="00557E3D"/>
    <w:rsid w:val="00561665"/>
    <w:rsid w:val="00561AD9"/>
    <w:rsid w:val="00562EB1"/>
    <w:rsid w:val="005630CB"/>
    <w:rsid w:val="0056331A"/>
    <w:rsid w:val="005639B0"/>
    <w:rsid w:val="005646FC"/>
    <w:rsid w:val="00564A46"/>
    <w:rsid w:val="0056625A"/>
    <w:rsid w:val="00566ECB"/>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0B6"/>
    <w:rsid w:val="005856C5"/>
    <w:rsid w:val="00585DD4"/>
    <w:rsid w:val="00585E16"/>
    <w:rsid w:val="00586BC9"/>
    <w:rsid w:val="00586EE5"/>
    <w:rsid w:val="00586FDE"/>
    <w:rsid w:val="00587072"/>
    <w:rsid w:val="005876A3"/>
    <w:rsid w:val="005900F2"/>
    <w:rsid w:val="0059159E"/>
    <w:rsid w:val="005918A4"/>
    <w:rsid w:val="00592A50"/>
    <w:rsid w:val="00592F35"/>
    <w:rsid w:val="005939DE"/>
    <w:rsid w:val="00593B80"/>
    <w:rsid w:val="00593E76"/>
    <w:rsid w:val="0059426E"/>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80B"/>
    <w:rsid w:val="005A57B8"/>
    <w:rsid w:val="005A5AD4"/>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E60"/>
    <w:rsid w:val="005B6B3E"/>
    <w:rsid w:val="005B6B51"/>
    <w:rsid w:val="005B6DCF"/>
    <w:rsid w:val="005B6F10"/>
    <w:rsid w:val="005C0666"/>
    <w:rsid w:val="005C0D39"/>
    <w:rsid w:val="005C1BF7"/>
    <w:rsid w:val="005C1C00"/>
    <w:rsid w:val="005C1C99"/>
    <w:rsid w:val="005C4C12"/>
    <w:rsid w:val="005C6159"/>
    <w:rsid w:val="005C622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215"/>
    <w:rsid w:val="005D4D30"/>
    <w:rsid w:val="005D5CCD"/>
    <w:rsid w:val="005D5D7D"/>
    <w:rsid w:val="005D60E5"/>
    <w:rsid w:val="005D6FB0"/>
    <w:rsid w:val="005D6FB8"/>
    <w:rsid w:val="005D71EF"/>
    <w:rsid w:val="005D7469"/>
    <w:rsid w:val="005D7731"/>
    <w:rsid w:val="005D7A61"/>
    <w:rsid w:val="005D7FA6"/>
    <w:rsid w:val="005E0725"/>
    <w:rsid w:val="005E0E50"/>
    <w:rsid w:val="005E1C7E"/>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0A7"/>
    <w:rsid w:val="005F7C1D"/>
    <w:rsid w:val="0060178B"/>
    <w:rsid w:val="0060526C"/>
    <w:rsid w:val="00606328"/>
    <w:rsid w:val="0060652B"/>
    <w:rsid w:val="00606B84"/>
    <w:rsid w:val="00607120"/>
    <w:rsid w:val="00607F7B"/>
    <w:rsid w:val="00611998"/>
    <w:rsid w:val="0061231B"/>
    <w:rsid w:val="006132ED"/>
    <w:rsid w:val="00613320"/>
    <w:rsid w:val="0061404F"/>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0A3"/>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DC4"/>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EF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0D"/>
    <w:rsid w:val="00740EF5"/>
    <w:rsid w:val="007417BD"/>
    <w:rsid w:val="00741ACC"/>
    <w:rsid w:val="00741D11"/>
    <w:rsid w:val="00742F7B"/>
    <w:rsid w:val="0074334C"/>
    <w:rsid w:val="007442CF"/>
    <w:rsid w:val="00744742"/>
    <w:rsid w:val="00744D01"/>
    <w:rsid w:val="00745561"/>
    <w:rsid w:val="007459B9"/>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8A0"/>
    <w:rsid w:val="00773BD2"/>
    <w:rsid w:val="00774C67"/>
    <w:rsid w:val="0077504D"/>
    <w:rsid w:val="00775FAF"/>
    <w:rsid w:val="00775FB2"/>
    <w:rsid w:val="00776E6C"/>
    <w:rsid w:val="007803DF"/>
    <w:rsid w:val="00780D44"/>
    <w:rsid w:val="007811AE"/>
    <w:rsid w:val="007813EB"/>
    <w:rsid w:val="00781688"/>
    <w:rsid w:val="00782D3C"/>
    <w:rsid w:val="00782D60"/>
    <w:rsid w:val="0078387F"/>
    <w:rsid w:val="007839E7"/>
    <w:rsid w:val="00784B81"/>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30E"/>
    <w:rsid w:val="007E5F1D"/>
    <w:rsid w:val="007E6804"/>
    <w:rsid w:val="007E6E01"/>
    <w:rsid w:val="007E7A6B"/>
    <w:rsid w:val="007F12DE"/>
    <w:rsid w:val="007F1314"/>
    <w:rsid w:val="007F263C"/>
    <w:rsid w:val="007F281F"/>
    <w:rsid w:val="007F4126"/>
    <w:rsid w:val="007F503F"/>
    <w:rsid w:val="007F5A5F"/>
    <w:rsid w:val="007F6722"/>
    <w:rsid w:val="007F6DC3"/>
    <w:rsid w:val="008013BF"/>
    <w:rsid w:val="008013DA"/>
    <w:rsid w:val="00801A4F"/>
    <w:rsid w:val="00801AC7"/>
    <w:rsid w:val="00802C55"/>
    <w:rsid w:val="008030B6"/>
    <w:rsid w:val="00803ED8"/>
    <w:rsid w:val="00804016"/>
    <w:rsid w:val="008040A9"/>
    <w:rsid w:val="0080437A"/>
    <w:rsid w:val="008055DB"/>
    <w:rsid w:val="0080653B"/>
    <w:rsid w:val="008067C5"/>
    <w:rsid w:val="00806EF0"/>
    <w:rsid w:val="00807178"/>
    <w:rsid w:val="0080777B"/>
    <w:rsid w:val="00807F1E"/>
    <w:rsid w:val="00807F3B"/>
    <w:rsid w:val="008105B4"/>
    <w:rsid w:val="008106C0"/>
    <w:rsid w:val="00810949"/>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326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2355"/>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F27"/>
    <w:rsid w:val="008837E5"/>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ACE"/>
    <w:rsid w:val="008A2F98"/>
    <w:rsid w:val="008A3366"/>
    <w:rsid w:val="008A345D"/>
    <w:rsid w:val="008A3C60"/>
    <w:rsid w:val="008A4985"/>
    <w:rsid w:val="008A4DA3"/>
    <w:rsid w:val="008A5CEA"/>
    <w:rsid w:val="008A70A4"/>
    <w:rsid w:val="008A7905"/>
    <w:rsid w:val="008B0198"/>
    <w:rsid w:val="008B0507"/>
    <w:rsid w:val="008B0BB4"/>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462"/>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BDE"/>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69D"/>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28D"/>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6CCF"/>
    <w:rsid w:val="009673B8"/>
    <w:rsid w:val="00970000"/>
    <w:rsid w:val="0097080F"/>
    <w:rsid w:val="00970E0B"/>
    <w:rsid w:val="00971CAE"/>
    <w:rsid w:val="00971F12"/>
    <w:rsid w:val="00971F4A"/>
    <w:rsid w:val="00972C1A"/>
    <w:rsid w:val="009732B6"/>
    <w:rsid w:val="00973601"/>
    <w:rsid w:val="0097362A"/>
    <w:rsid w:val="00973BAB"/>
    <w:rsid w:val="00973FB1"/>
    <w:rsid w:val="009740E9"/>
    <w:rsid w:val="00974EA8"/>
    <w:rsid w:val="00975441"/>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731"/>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B7914"/>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26"/>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3F1"/>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19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468C"/>
    <w:rsid w:val="00A65307"/>
    <w:rsid w:val="00A65C38"/>
    <w:rsid w:val="00A6609C"/>
    <w:rsid w:val="00A660E4"/>
    <w:rsid w:val="00A66431"/>
    <w:rsid w:val="00A66DA9"/>
    <w:rsid w:val="00A671D0"/>
    <w:rsid w:val="00A6756D"/>
    <w:rsid w:val="00A677CD"/>
    <w:rsid w:val="00A67AF3"/>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1B"/>
    <w:rsid w:val="00AB6E69"/>
    <w:rsid w:val="00AB77E2"/>
    <w:rsid w:val="00AB7D2E"/>
    <w:rsid w:val="00AC0541"/>
    <w:rsid w:val="00AC082E"/>
    <w:rsid w:val="00AC30D5"/>
    <w:rsid w:val="00AC3BB6"/>
    <w:rsid w:val="00AC3F2F"/>
    <w:rsid w:val="00AC4EAF"/>
    <w:rsid w:val="00AC5807"/>
    <w:rsid w:val="00AC6523"/>
    <w:rsid w:val="00AC743C"/>
    <w:rsid w:val="00AC7A2E"/>
    <w:rsid w:val="00AD0BAF"/>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1F6A"/>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694"/>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04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57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D5C"/>
    <w:rsid w:val="00BC6E1C"/>
    <w:rsid w:val="00BC6EE1"/>
    <w:rsid w:val="00BC6FA9"/>
    <w:rsid w:val="00BC723A"/>
    <w:rsid w:val="00BD0588"/>
    <w:rsid w:val="00BD0D0A"/>
    <w:rsid w:val="00BD2193"/>
    <w:rsid w:val="00BD2920"/>
    <w:rsid w:val="00BD3906"/>
    <w:rsid w:val="00BD3B55"/>
    <w:rsid w:val="00BD4817"/>
    <w:rsid w:val="00BD50E7"/>
    <w:rsid w:val="00BD5575"/>
    <w:rsid w:val="00BD572E"/>
    <w:rsid w:val="00BD587C"/>
    <w:rsid w:val="00BD5F94"/>
    <w:rsid w:val="00BD6BF7"/>
    <w:rsid w:val="00BD72E6"/>
    <w:rsid w:val="00BE01AE"/>
    <w:rsid w:val="00BE0C42"/>
    <w:rsid w:val="00BE1C5E"/>
    <w:rsid w:val="00BE2236"/>
    <w:rsid w:val="00BE2476"/>
    <w:rsid w:val="00BE2572"/>
    <w:rsid w:val="00BE2866"/>
    <w:rsid w:val="00BE319F"/>
    <w:rsid w:val="00BE40B1"/>
    <w:rsid w:val="00BE439E"/>
    <w:rsid w:val="00BE45B6"/>
    <w:rsid w:val="00BE4CFA"/>
    <w:rsid w:val="00BE5381"/>
    <w:rsid w:val="00BE54A9"/>
    <w:rsid w:val="00BE5525"/>
    <w:rsid w:val="00BE557F"/>
    <w:rsid w:val="00BE5A88"/>
    <w:rsid w:val="00BE5F44"/>
    <w:rsid w:val="00BE6363"/>
    <w:rsid w:val="00BE6F5D"/>
    <w:rsid w:val="00BE7FE1"/>
    <w:rsid w:val="00BF0913"/>
    <w:rsid w:val="00BF09F8"/>
    <w:rsid w:val="00BF0BF6"/>
    <w:rsid w:val="00BF1CBD"/>
    <w:rsid w:val="00BF1D90"/>
    <w:rsid w:val="00BF270F"/>
    <w:rsid w:val="00BF2785"/>
    <w:rsid w:val="00BF2BF4"/>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D7D"/>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7EE"/>
    <w:rsid w:val="00C45B20"/>
    <w:rsid w:val="00C464BA"/>
    <w:rsid w:val="00C47000"/>
    <w:rsid w:val="00C47611"/>
    <w:rsid w:val="00C4795F"/>
    <w:rsid w:val="00C47A9F"/>
    <w:rsid w:val="00C47D55"/>
    <w:rsid w:val="00C50D71"/>
    <w:rsid w:val="00C51512"/>
    <w:rsid w:val="00C51E8A"/>
    <w:rsid w:val="00C527F9"/>
    <w:rsid w:val="00C53648"/>
    <w:rsid w:val="00C53926"/>
    <w:rsid w:val="00C53D1C"/>
    <w:rsid w:val="00C54730"/>
    <w:rsid w:val="00C54B53"/>
    <w:rsid w:val="00C54CEE"/>
    <w:rsid w:val="00C5588A"/>
    <w:rsid w:val="00C56BBA"/>
    <w:rsid w:val="00C57076"/>
    <w:rsid w:val="00C57D7E"/>
    <w:rsid w:val="00C611EE"/>
    <w:rsid w:val="00C61F21"/>
    <w:rsid w:val="00C6256F"/>
    <w:rsid w:val="00C62BE2"/>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9B2"/>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8E2"/>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B91"/>
    <w:rsid w:val="00D30F7E"/>
    <w:rsid w:val="00D31759"/>
    <w:rsid w:val="00D31874"/>
    <w:rsid w:val="00D32092"/>
    <w:rsid w:val="00D320A2"/>
    <w:rsid w:val="00D326C7"/>
    <w:rsid w:val="00D32870"/>
    <w:rsid w:val="00D32DD8"/>
    <w:rsid w:val="00D32F51"/>
    <w:rsid w:val="00D33481"/>
    <w:rsid w:val="00D334B6"/>
    <w:rsid w:val="00D3385C"/>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175"/>
    <w:rsid w:val="00D76453"/>
    <w:rsid w:val="00D76BBA"/>
    <w:rsid w:val="00D770E9"/>
    <w:rsid w:val="00D77ADB"/>
    <w:rsid w:val="00D77EF7"/>
    <w:rsid w:val="00D80916"/>
    <w:rsid w:val="00D80ABB"/>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11C"/>
    <w:rsid w:val="00DA3EA6"/>
    <w:rsid w:val="00DA3F9C"/>
    <w:rsid w:val="00DA41B1"/>
    <w:rsid w:val="00DA4643"/>
    <w:rsid w:val="00DA5D3D"/>
    <w:rsid w:val="00DA687B"/>
    <w:rsid w:val="00DA6C97"/>
    <w:rsid w:val="00DB01A7"/>
    <w:rsid w:val="00DB0267"/>
    <w:rsid w:val="00DB14F9"/>
    <w:rsid w:val="00DB1680"/>
    <w:rsid w:val="00DB1F98"/>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699"/>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CE5"/>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524"/>
    <w:rsid w:val="00E326DD"/>
    <w:rsid w:val="00E327B8"/>
    <w:rsid w:val="00E32CC2"/>
    <w:rsid w:val="00E32D5B"/>
    <w:rsid w:val="00E33157"/>
    <w:rsid w:val="00E3357F"/>
    <w:rsid w:val="00E33E6B"/>
    <w:rsid w:val="00E356D3"/>
    <w:rsid w:val="00E3606B"/>
    <w:rsid w:val="00E36717"/>
    <w:rsid w:val="00E36A86"/>
    <w:rsid w:val="00E378D7"/>
    <w:rsid w:val="00E401EA"/>
    <w:rsid w:val="00E40DE2"/>
    <w:rsid w:val="00E41156"/>
    <w:rsid w:val="00E41620"/>
    <w:rsid w:val="00E4239E"/>
    <w:rsid w:val="00E426B9"/>
    <w:rsid w:val="00E4294B"/>
    <w:rsid w:val="00E42FEB"/>
    <w:rsid w:val="00E430BF"/>
    <w:rsid w:val="00E43CEB"/>
    <w:rsid w:val="00E44A71"/>
    <w:rsid w:val="00E44BDE"/>
    <w:rsid w:val="00E44D86"/>
    <w:rsid w:val="00E45007"/>
    <w:rsid w:val="00E45ACA"/>
    <w:rsid w:val="00E45C7F"/>
    <w:rsid w:val="00E46422"/>
    <w:rsid w:val="00E46B0F"/>
    <w:rsid w:val="00E46DBA"/>
    <w:rsid w:val="00E4740C"/>
    <w:rsid w:val="00E47687"/>
    <w:rsid w:val="00E47704"/>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147"/>
    <w:rsid w:val="00E805B6"/>
    <w:rsid w:val="00E80AFC"/>
    <w:rsid w:val="00E81D32"/>
    <w:rsid w:val="00E84171"/>
    <w:rsid w:val="00E8425F"/>
    <w:rsid w:val="00E85485"/>
    <w:rsid w:val="00E85A49"/>
    <w:rsid w:val="00E861BF"/>
    <w:rsid w:val="00E90E72"/>
    <w:rsid w:val="00E90FD0"/>
    <w:rsid w:val="00E91089"/>
    <w:rsid w:val="00E91120"/>
    <w:rsid w:val="00E91A69"/>
    <w:rsid w:val="00E91D37"/>
    <w:rsid w:val="00E91F17"/>
    <w:rsid w:val="00E92272"/>
    <w:rsid w:val="00E92B6C"/>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21E"/>
    <w:rsid w:val="00EB37A2"/>
    <w:rsid w:val="00EB395D"/>
    <w:rsid w:val="00EB3BFA"/>
    <w:rsid w:val="00EB3C28"/>
    <w:rsid w:val="00EB42B2"/>
    <w:rsid w:val="00EB487B"/>
    <w:rsid w:val="00EB4C57"/>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4FF"/>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DD0"/>
    <w:rsid w:val="00EE4047"/>
    <w:rsid w:val="00EE46E2"/>
    <w:rsid w:val="00EE55F5"/>
    <w:rsid w:val="00EE5855"/>
    <w:rsid w:val="00EE5A09"/>
    <w:rsid w:val="00EE62ED"/>
    <w:rsid w:val="00EE7019"/>
    <w:rsid w:val="00EE73A8"/>
    <w:rsid w:val="00EE7758"/>
    <w:rsid w:val="00EE78C9"/>
    <w:rsid w:val="00EE78D7"/>
    <w:rsid w:val="00EE7A99"/>
    <w:rsid w:val="00EF037E"/>
    <w:rsid w:val="00EF11FF"/>
    <w:rsid w:val="00EF24C7"/>
    <w:rsid w:val="00EF273B"/>
    <w:rsid w:val="00EF2954"/>
    <w:rsid w:val="00EF2B43"/>
    <w:rsid w:val="00EF352E"/>
    <w:rsid w:val="00EF3662"/>
    <w:rsid w:val="00EF548A"/>
    <w:rsid w:val="00EF5633"/>
    <w:rsid w:val="00EF6526"/>
    <w:rsid w:val="00EF7868"/>
    <w:rsid w:val="00F00565"/>
    <w:rsid w:val="00F00C96"/>
    <w:rsid w:val="00F016A2"/>
    <w:rsid w:val="00F01D1E"/>
    <w:rsid w:val="00F04AA1"/>
    <w:rsid w:val="00F04FC3"/>
    <w:rsid w:val="00F06F30"/>
    <w:rsid w:val="00F0728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E7"/>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160"/>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9ED"/>
    <w:rsid w:val="00F7342A"/>
    <w:rsid w:val="00F73CAB"/>
    <w:rsid w:val="00F73D7F"/>
    <w:rsid w:val="00F743B3"/>
    <w:rsid w:val="00F7451F"/>
    <w:rsid w:val="00F7467F"/>
    <w:rsid w:val="00F74843"/>
    <w:rsid w:val="00F74984"/>
    <w:rsid w:val="00F7541A"/>
    <w:rsid w:val="00F75A08"/>
    <w:rsid w:val="00F7609B"/>
    <w:rsid w:val="00F763EC"/>
    <w:rsid w:val="00F775CA"/>
    <w:rsid w:val="00F80761"/>
    <w:rsid w:val="00F8203F"/>
    <w:rsid w:val="00F825AC"/>
    <w:rsid w:val="00F82623"/>
    <w:rsid w:val="00F83409"/>
    <w:rsid w:val="00F839B3"/>
    <w:rsid w:val="00F83B76"/>
    <w:rsid w:val="00F83E0A"/>
    <w:rsid w:val="00F8462A"/>
    <w:rsid w:val="00F855BB"/>
    <w:rsid w:val="00F85DFC"/>
    <w:rsid w:val="00F85F62"/>
    <w:rsid w:val="00F86162"/>
    <w:rsid w:val="00F86DC7"/>
    <w:rsid w:val="00F86ED5"/>
    <w:rsid w:val="00F871C2"/>
    <w:rsid w:val="00F87FD4"/>
    <w:rsid w:val="00F914CF"/>
    <w:rsid w:val="00F91CEB"/>
    <w:rsid w:val="00F92A53"/>
    <w:rsid w:val="00F930CD"/>
    <w:rsid w:val="00F932ED"/>
    <w:rsid w:val="00F934C1"/>
    <w:rsid w:val="00F9448B"/>
    <w:rsid w:val="00F9517B"/>
    <w:rsid w:val="00F954E8"/>
    <w:rsid w:val="00F95BB0"/>
    <w:rsid w:val="00F95DA7"/>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085"/>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BFA"/>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8F9"/>
    <w:rsid w:val="00FD4AA9"/>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C0BC3"/>
  <w15:docId w15:val="{A3249821-FEA2-4113-9B01-16C2F775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D2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06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0653B"/>
    <w:rPr>
      <w:rFonts w:ascii="Courier New" w:hAnsi="Courier New" w:cs="Courier New"/>
      <w:lang w:bidi="ar-SA"/>
    </w:rPr>
  </w:style>
  <w:style w:type="character" w:customStyle="1" w:styleId="UnresolvedMention">
    <w:name w:val="Unresolved Mention"/>
    <w:basedOn w:val="a0"/>
    <w:uiPriority w:val="99"/>
    <w:semiHidden/>
    <w:unhideWhenUsed/>
    <w:rsid w:val="00142C00"/>
    <w:rPr>
      <w:color w:val="605E5C"/>
      <w:shd w:val="clear" w:color="auto" w:fill="E1DFDD"/>
    </w:rPr>
  </w:style>
  <w:style w:type="character" w:customStyle="1" w:styleId="tlid-translation">
    <w:name w:val="tlid-translation"/>
    <w:basedOn w:val="a0"/>
    <w:rsid w:val="00614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1A88E-DBC5-4D55-9836-0A02F6FF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55</Pages>
  <Words>20219</Words>
  <Characters>115254</Characters>
  <Application>Microsoft Office Word</Application>
  <DocSecurity>0</DocSecurity>
  <Lines>960</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1235</cp:revision>
  <cp:lastPrinted>2018-02-16T07:12:00Z</cp:lastPrinted>
  <dcterms:created xsi:type="dcterms:W3CDTF">2019-10-28T07:04:00Z</dcterms:created>
  <dcterms:modified xsi:type="dcterms:W3CDTF">2025-02-12T08:48:00Z</dcterms:modified>
</cp:coreProperties>
</file>